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28" w:type="dxa"/>
        <w:tblInd w:w="2" w:type="dxa"/>
        <w:tblLayout w:type="fixed"/>
        <w:tblCellMar>
          <w:left w:w="0" w:type="dxa"/>
          <w:right w:w="0" w:type="dxa"/>
        </w:tblCellMar>
        <w:tblLook w:val="00A0" w:firstRow="1" w:lastRow="0" w:firstColumn="1" w:lastColumn="0" w:noHBand="0" w:noVBand="0"/>
      </w:tblPr>
      <w:tblGrid>
        <w:gridCol w:w="2068"/>
        <w:gridCol w:w="3955"/>
        <w:gridCol w:w="1802"/>
        <w:gridCol w:w="1803"/>
      </w:tblGrid>
      <w:tr w:rsidR="00A2558C" w:rsidRPr="00B51427" w14:paraId="565CF95D" w14:textId="77777777" w:rsidTr="00BF6A97">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03E93842"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251FF73F"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školska godina: </w:t>
            </w:r>
          </w:p>
        </w:tc>
      </w:tr>
      <w:tr w:rsidR="00A2558C" w:rsidRPr="00B51427" w14:paraId="1631BAA4" w14:textId="77777777" w:rsidTr="00BF6A97">
        <w:trPr>
          <w:trHeight w:val="623"/>
        </w:trPr>
        <w:tc>
          <w:tcPr>
            <w:tcW w:w="206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47D73795"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učiteljica/učitelj: </w:t>
            </w:r>
          </w:p>
        </w:tc>
        <w:tc>
          <w:tcPr>
            <w:tcW w:w="3955"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267C1DF5"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razred: 3.</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0295F6C8"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14:paraId="4E2901AA"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redni broj sata:</w:t>
            </w:r>
          </w:p>
        </w:tc>
      </w:tr>
      <w:tr w:rsidR="00A2558C" w:rsidRPr="00B51427" w14:paraId="6DAE0FA5" w14:textId="77777777" w:rsidTr="00BF6A97">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0CD1F4EE" w14:textId="4865DC0E" w:rsidR="00A2558C" w:rsidRPr="00B51427" w:rsidRDefault="00BF6A97" w:rsidP="00B51427">
            <w:pPr>
              <w:pStyle w:val="Tekst01"/>
              <w:spacing w:line="276" w:lineRule="auto"/>
              <w:jc w:val="center"/>
              <w:rPr>
                <w:rFonts w:asciiTheme="minorHAnsi" w:hAnsiTheme="minorHAnsi"/>
              </w:rPr>
            </w:pPr>
            <w:r>
              <w:rPr>
                <w:b/>
                <w:color w:val="244061" w:themeColor="accent1" w:themeShade="80"/>
              </w:rPr>
              <w:t>PRIPRAVA ZA IZVOĐENJE NASTAVNOGA SATA IZ HRVATSKOGA JEZIKA</w:t>
            </w:r>
          </w:p>
        </w:tc>
      </w:tr>
      <w:tr w:rsidR="00A2558C" w:rsidRPr="00B51427" w14:paraId="2076FA44"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99B2E31"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NASTAVNA JEDINICA: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47F460" w14:textId="77777777" w:rsidR="00A2558C" w:rsidRPr="00B51427" w:rsidRDefault="00C82414" w:rsidP="00B51427">
            <w:pPr>
              <w:pStyle w:val="Tekst01"/>
              <w:spacing w:line="276" w:lineRule="auto"/>
              <w:rPr>
                <w:rFonts w:asciiTheme="minorHAnsi" w:hAnsiTheme="minorHAnsi"/>
              </w:rPr>
            </w:pPr>
            <w:r>
              <w:rPr>
                <w:rFonts w:asciiTheme="minorHAnsi" w:hAnsiTheme="minorHAnsi"/>
                <w:b/>
              </w:rPr>
              <w:t xml:space="preserve">Ivana Brlić-Mažuranić: </w:t>
            </w:r>
            <w:r w:rsidR="00B51427" w:rsidRPr="000C05FB">
              <w:rPr>
                <w:rFonts w:asciiTheme="minorHAnsi" w:hAnsiTheme="minorHAnsi"/>
                <w:b/>
                <w:i/>
                <w:iCs/>
              </w:rPr>
              <w:t>Čudnovate zgode šegrta Hlapića</w:t>
            </w:r>
          </w:p>
        </w:tc>
      </w:tr>
      <w:tr w:rsidR="000445AD" w:rsidRPr="00B51427" w14:paraId="5C098184"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6BD20E"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CILJ SATA: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6662446" w14:textId="38869FD8" w:rsidR="000445AD" w:rsidRDefault="000C05FB" w:rsidP="00BF6A97">
            <w:pPr>
              <w:pStyle w:val="Tekst01"/>
              <w:spacing w:line="276" w:lineRule="auto"/>
              <w:rPr>
                <w:rFonts w:asciiTheme="minorHAnsi" w:hAnsiTheme="minorHAnsi"/>
              </w:rPr>
            </w:pPr>
            <w:r>
              <w:rPr>
                <w:rFonts w:asciiTheme="minorHAnsi" w:hAnsiTheme="minorHAnsi"/>
              </w:rPr>
              <w:t>R</w:t>
            </w:r>
            <w:r w:rsidR="000445AD">
              <w:rPr>
                <w:rFonts w:asciiTheme="minorHAnsi" w:hAnsiTheme="minorHAnsi"/>
              </w:rPr>
              <w:t>azvijati, interpretirati i vrednovati književni tekst radi osobnog</w:t>
            </w:r>
            <w:r w:rsidR="00BF6A97">
              <w:rPr>
                <w:rFonts w:asciiTheme="minorHAnsi" w:hAnsiTheme="minorHAnsi"/>
              </w:rPr>
              <w:t>a</w:t>
            </w:r>
            <w:r w:rsidR="000445AD">
              <w:rPr>
                <w:rFonts w:asciiTheme="minorHAnsi" w:hAnsiTheme="minorHAnsi"/>
              </w:rPr>
              <w:t xml:space="preserve"> razvoja, stjecanja i razvijanja stanja i stavova te vlastitog</w:t>
            </w:r>
            <w:r w:rsidR="00BF6A97">
              <w:rPr>
                <w:rFonts w:asciiTheme="minorHAnsi" w:hAnsiTheme="minorHAnsi"/>
              </w:rPr>
              <w:t>a</w:t>
            </w:r>
            <w:r w:rsidR="000445AD">
              <w:rPr>
                <w:rFonts w:asciiTheme="minorHAnsi" w:hAnsiTheme="minorHAnsi"/>
              </w:rPr>
              <w:t xml:space="preserve"> stvaralaštva</w:t>
            </w:r>
            <w:r>
              <w:rPr>
                <w:rFonts w:asciiTheme="minorHAnsi" w:hAnsiTheme="minorHAnsi"/>
              </w:rPr>
              <w:t>.</w:t>
            </w:r>
          </w:p>
          <w:p w14:paraId="078A6C52" w14:textId="7073F6AF" w:rsidR="000445AD" w:rsidRDefault="000C05FB" w:rsidP="00BF6A97">
            <w:pPr>
              <w:pStyle w:val="Tekst01"/>
              <w:spacing w:line="276" w:lineRule="auto"/>
              <w:rPr>
                <w:rFonts w:asciiTheme="minorHAnsi" w:hAnsiTheme="minorHAnsi"/>
              </w:rPr>
            </w:pPr>
            <w:r>
              <w:rPr>
                <w:rFonts w:asciiTheme="minorHAnsi" w:hAnsiTheme="minorHAnsi"/>
              </w:rPr>
              <w:t>R</w:t>
            </w:r>
            <w:r w:rsidR="000445AD">
              <w:rPr>
                <w:rFonts w:asciiTheme="minorHAnsi" w:hAnsiTheme="minorHAnsi"/>
              </w:rPr>
              <w:t>azvijati potrebu za čitanjem književnih tekstova i pozitivan stav prema čitanju iz potrebe i užitka</w:t>
            </w:r>
            <w:r>
              <w:rPr>
                <w:rFonts w:asciiTheme="minorHAnsi" w:hAnsiTheme="minorHAnsi"/>
              </w:rPr>
              <w:t>.</w:t>
            </w:r>
          </w:p>
          <w:p w14:paraId="646A45ED" w14:textId="558E5AB8" w:rsidR="000445AD" w:rsidRPr="00B51427" w:rsidRDefault="000C05FB" w:rsidP="00BF6A97">
            <w:pPr>
              <w:pStyle w:val="Tekst01"/>
              <w:spacing w:line="276" w:lineRule="auto"/>
              <w:rPr>
                <w:rFonts w:asciiTheme="minorHAnsi" w:hAnsiTheme="minorHAnsi"/>
              </w:rPr>
            </w:pPr>
            <w:r>
              <w:rPr>
                <w:rFonts w:asciiTheme="minorHAnsi" w:hAnsiTheme="minorHAnsi"/>
              </w:rPr>
              <w:t>R</w:t>
            </w:r>
            <w:r w:rsidR="000445AD">
              <w:rPr>
                <w:rFonts w:asciiTheme="minorHAnsi" w:hAnsiTheme="minorHAnsi"/>
              </w:rPr>
              <w:t>azvijati stvaralačko izražavanje potaknuto različitim iskustvima i doživljajima književnog</w:t>
            </w:r>
            <w:r w:rsidR="00BF6A97">
              <w:rPr>
                <w:rFonts w:asciiTheme="minorHAnsi" w:hAnsiTheme="minorHAnsi"/>
              </w:rPr>
              <w:t>a</w:t>
            </w:r>
            <w:r w:rsidR="000445AD">
              <w:rPr>
                <w:rFonts w:asciiTheme="minorHAnsi" w:hAnsiTheme="minorHAnsi"/>
              </w:rPr>
              <w:t xml:space="preserve"> teksta</w:t>
            </w:r>
            <w:r>
              <w:rPr>
                <w:rFonts w:asciiTheme="minorHAnsi" w:hAnsiTheme="minorHAnsi"/>
              </w:rPr>
              <w:t>.</w:t>
            </w:r>
          </w:p>
        </w:tc>
      </w:tr>
      <w:tr w:rsidR="000445AD" w:rsidRPr="00B51427" w14:paraId="3266CB7C"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3BA9EC9"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ISHODI UČENJA: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6A6C32" w14:textId="77777777" w:rsidR="000445AD" w:rsidRDefault="000445AD" w:rsidP="00BF6A97">
            <w:pPr>
              <w:pStyle w:val="t-8"/>
              <w:shd w:val="clear" w:color="auto" w:fill="FFFFFF"/>
              <w:spacing w:before="0" w:beforeAutospacing="0" w:after="0" w:afterAutospacing="0"/>
              <w:textAlignment w:val="baseline"/>
              <w:rPr>
                <w:rFonts w:asciiTheme="minorHAnsi" w:hAnsiTheme="minorHAnsi" w:cs="Calibri"/>
                <w:color w:val="000000"/>
                <w:sz w:val="20"/>
                <w:szCs w:val="20"/>
              </w:rPr>
            </w:pPr>
            <w:r>
              <w:rPr>
                <w:rFonts w:asciiTheme="minorHAnsi" w:hAnsiTheme="minorHAnsi" w:cs="Calibri"/>
                <w:color w:val="000000"/>
                <w:sz w:val="20"/>
                <w:szCs w:val="20"/>
              </w:rPr>
              <w:t xml:space="preserve">OŠ HJ A.3.1. </w:t>
            </w:r>
            <w:r w:rsidRPr="00432296">
              <w:rPr>
                <w:rFonts w:asciiTheme="minorHAnsi" w:hAnsiTheme="minorHAnsi" w:cs="Calibri"/>
                <w:color w:val="000000"/>
                <w:sz w:val="20"/>
                <w:szCs w:val="20"/>
              </w:rPr>
              <w:t>Učenik razgovara i govori tekstove jednostavne strukture.</w:t>
            </w:r>
          </w:p>
          <w:p w14:paraId="62C598A6" w14:textId="77777777" w:rsidR="000445AD" w:rsidRDefault="000445AD" w:rsidP="00BF6A97">
            <w:pPr>
              <w:pStyle w:val="t-8"/>
              <w:shd w:val="clear" w:color="auto" w:fill="FFFFFF"/>
              <w:spacing w:before="0" w:beforeAutospacing="0" w:after="0" w:afterAutospacing="0"/>
              <w:textAlignment w:val="baseline"/>
            </w:pPr>
            <w:r w:rsidRPr="00432296">
              <w:rPr>
                <w:rFonts w:asciiTheme="minorHAnsi" w:hAnsiTheme="minorHAnsi" w:cs="Calibri"/>
                <w:color w:val="000000"/>
                <w:sz w:val="20"/>
                <w:szCs w:val="20"/>
              </w:rPr>
              <w:t>OŠ HJ A.3.3. Učenik čita tekst i pronalazi važne podatke u tekstu.</w:t>
            </w:r>
            <w:r>
              <w:t xml:space="preserve"> </w:t>
            </w:r>
          </w:p>
          <w:p w14:paraId="517DF404" w14:textId="77777777" w:rsidR="000445AD" w:rsidRPr="00432296" w:rsidRDefault="000445AD" w:rsidP="00BF6A97">
            <w:pPr>
              <w:pStyle w:val="t-8"/>
              <w:shd w:val="clear" w:color="auto" w:fill="FFFFFF"/>
              <w:spacing w:before="0" w:beforeAutospacing="0" w:after="0" w:afterAutospacing="0"/>
              <w:textAlignment w:val="baseline"/>
              <w:rPr>
                <w:rFonts w:asciiTheme="minorHAnsi" w:hAnsiTheme="minorHAnsi" w:cs="Calibri"/>
                <w:color w:val="000000"/>
                <w:sz w:val="20"/>
                <w:szCs w:val="20"/>
              </w:rPr>
            </w:pPr>
            <w:r w:rsidRPr="00C32CDD">
              <w:rPr>
                <w:rFonts w:asciiTheme="minorHAnsi" w:hAnsiTheme="minorHAnsi" w:cs="Calibri"/>
                <w:color w:val="000000"/>
                <w:sz w:val="20"/>
                <w:szCs w:val="20"/>
              </w:rPr>
              <w:t>OŠ HJ A.3.5.</w:t>
            </w:r>
            <w:r>
              <w:rPr>
                <w:rFonts w:asciiTheme="minorHAnsi" w:hAnsiTheme="minorHAnsi" w:cs="Calibri"/>
                <w:color w:val="000000"/>
                <w:sz w:val="20"/>
                <w:szCs w:val="20"/>
              </w:rPr>
              <w:t xml:space="preserve"> </w:t>
            </w:r>
            <w:r w:rsidRPr="00C32CDD">
              <w:rPr>
                <w:rFonts w:asciiTheme="minorHAnsi" w:hAnsiTheme="minorHAnsi" w:cs="Calibri"/>
                <w:color w:val="000000"/>
                <w:sz w:val="20"/>
                <w:szCs w:val="20"/>
              </w:rPr>
              <w:t>Učenik oblikuje tekst služeći se ime</w:t>
            </w:r>
            <w:r>
              <w:rPr>
                <w:rFonts w:asciiTheme="minorHAnsi" w:hAnsiTheme="minorHAnsi" w:cs="Calibri"/>
                <w:color w:val="000000"/>
                <w:sz w:val="20"/>
                <w:szCs w:val="20"/>
              </w:rPr>
              <w:t xml:space="preserve">nicama, glagolima i pridjevima, </w:t>
            </w:r>
            <w:r w:rsidRPr="00C32CDD">
              <w:rPr>
                <w:rFonts w:asciiTheme="minorHAnsi" w:hAnsiTheme="minorHAnsi" w:cs="Calibri"/>
                <w:color w:val="000000"/>
                <w:sz w:val="20"/>
                <w:szCs w:val="20"/>
              </w:rPr>
              <w:t>uvažavajući gramatička i pravopisna pravila.</w:t>
            </w:r>
          </w:p>
          <w:p w14:paraId="680723E1" w14:textId="513B2AD2" w:rsidR="000445AD" w:rsidRPr="00432296" w:rsidRDefault="000445AD" w:rsidP="00BF6A97">
            <w:pPr>
              <w:pStyle w:val="t-8"/>
              <w:shd w:val="clear" w:color="auto" w:fill="FFFFFF"/>
              <w:spacing w:before="0" w:beforeAutospacing="0" w:after="0" w:afterAutospacing="0"/>
              <w:textAlignment w:val="baseline"/>
              <w:rPr>
                <w:rFonts w:asciiTheme="minorHAnsi" w:hAnsiTheme="minorHAnsi" w:cs="Calibri"/>
                <w:color w:val="000000"/>
                <w:sz w:val="20"/>
                <w:szCs w:val="20"/>
              </w:rPr>
            </w:pPr>
            <w:r w:rsidRPr="00432296">
              <w:rPr>
                <w:rFonts w:asciiTheme="minorHAnsi" w:hAnsiTheme="minorHAnsi" w:cs="Calibri"/>
                <w:color w:val="000000"/>
                <w:sz w:val="20"/>
                <w:szCs w:val="20"/>
              </w:rPr>
              <w:t>OŠ HJ B.3.1.</w:t>
            </w:r>
            <w:r w:rsidR="000C05FB">
              <w:rPr>
                <w:rFonts w:asciiTheme="minorHAnsi" w:hAnsiTheme="minorHAnsi" w:cs="Calibri"/>
                <w:color w:val="000000"/>
                <w:sz w:val="20"/>
                <w:szCs w:val="20"/>
              </w:rPr>
              <w:t xml:space="preserve"> </w:t>
            </w:r>
            <w:r w:rsidRPr="00432296">
              <w:rPr>
                <w:rFonts w:asciiTheme="minorHAnsi" w:hAnsiTheme="minorHAnsi" w:cs="Calibri"/>
                <w:color w:val="000000"/>
                <w:sz w:val="20"/>
                <w:szCs w:val="20"/>
              </w:rPr>
              <w:t>Učenik povezuje sadržaj i temu književnoga teksta s vlastitim iskustvom.</w:t>
            </w:r>
          </w:p>
          <w:p w14:paraId="74F85430" w14:textId="77777777" w:rsidR="000445AD" w:rsidRDefault="000445AD" w:rsidP="00BF6A97">
            <w:pPr>
              <w:pStyle w:val="Tekst02"/>
              <w:ind w:left="6" w:firstLine="0"/>
              <w:rPr>
                <w:rFonts w:asciiTheme="minorHAnsi" w:hAnsiTheme="minorHAnsi"/>
              </w:rPr>
            </w:pPr>
            <w:r w:rsidRPr="00432296">
              <w:rPr>
                <w:rFonts w:asciiTheme="minorHAnsi" w:hAnsiTheme="minorHAnsi"/>
              </w:rPr>
              <w:t>OŠ HJ B.3.2. Učenik čita književni tekst i uočava pojedinosti književnoga jezika.</w:t>
            </w:r>
          </w:p>
          <w:p w14:paraId="75C2B364" w14:textId="77777777" w:rsidR="00EC0FD6" w:rsidRPr="00EC0FD6" w:rsidRDefault="00EC0FD6" w:rsidP="00BF6A97">
            <w:pPr>
              <w:shd w:val="clear" w:color="auto" w:fill="FFFFFF"/>
              <w:spacing w:after="48" w:line="240" w:lineRule="auto"/>
              <w:textAlignment w:val="baseline"/>
              <w:rPr>
                <w:rFonts w:asciiTheme="minorHAnsi" w:hAnsiTheme="minorHAnsi"/>
                <w:color w:val="000000"/>
                <w:sz w:val="20"/>
                <w:szCs w:val="20"/>
              </w:rPr>
            </w:pPr>
            <w:r w:rsidRPr="00EC0FD6">
              <w:rPr>
                <w:rFonts w:asciiTheme="minorHAnsi" w:hAnsiTheme="minorHAnsi"/>
                <w:color w:val="000000"/>
                <w:sz w:val="20"/>
                <w:szCs w:val="20"/>
              </w:rPr>
              <w:t>OŠ HJ B.3.3</w:t>
            </w:r>
            <w:r>
              <w:rPr>
                <w:rFonts w:asciiTheme="minorHAnsi" w:hAnsiTheme="minorHAnsi"/>
                <w:color w:val="000000"/>
                <w:sz w:val="20"/>
                <w:szCs w:val="20"/>
              </w:rPr>
              <w:t xml:space="preserve">. </w:t>
            </w:r>
            <w:r w:rsidRPr="00EC0FD6">
              <w:rPr>
                <w:rFonts w:asciiTheme="minorHAnsi" w:hAnsiTheme="minorHAnsi"/>
                <w:color w:val="000000"/>
                <w:sz w:val="20"/>
                <w:szCs w:val="20"/>
              </w:rPr>
              <w:t>Učenik čita prema vlastitome interesu te razlikuje vrste knjiga za djecu.</w:t>
            </w:r>
          </w:p>
          <w:p w14:paraId="4968EA34" w14:textId="77777777" w:rsidR="000445AD" w:rsidRDefault="000445AD" w:rsidP="00BF6A97">
            <w:pPr>
              <w:pStyle w:val="Tekst02"/>
              <w:rPr>
                <w:rFonts w:asciiTheme="minorHAnsi" w:hAnsiTheme="minorHAnsi"/>
              </w:rPr>
            </w:pPr>
            <w:r w:rsidRPr="009377C9">
              <w:rPr>
                <w:rFonts w:asciiTheme="minorHAnsi" w:hAnsiTheme="minorHAnsi"/>
              </w:rPr>
              <w:t>OŠ HJ B.3.4. Učenik se stvaralački izražava pre</w:t>
            </w:r>
            <w:r>
              <w:rPr>
                <w:rFonts w:asciiTheme="minorHAnsi" w:hAnsiTheme="minorHAnsi"/>
              </w:rPr>
              <w:t>ma vlastitome interesu potaknut</w:t>
            </w:r>
          </w:p>
          <w:p w14:paraId="58EDB5DD" w14:textId="77777777" w:rsidR="000445AD" w:rsidRPr="00B51427" w:rsidRDefault="000445AD" w:rsidP="00BF6A97">
            <w:pPr>
              <w:pStyle w:val="Tekst02"/>
              <w:rPr>
                <w:rFonts w:asciiTheme="minorHAnsi" w:hAnsiTheme="minorHAnsi"/>
              </w:rPr>
            </w:pPr>
            <w:r w:rsidRPr="009377C9">
              <w:rPr>
                <w:rFonts w:asciiTheme="minorHAnsi" w:hAnsiTheme="minorHAnsi"/>
              </w:rPr>
              <w:t>različitim iskustvima i doživljajima književnoga teksta.</w:t>
            </w:r>
          </w:p>
        </w:tc>
      </w:tr>
      <w:tr w:rsidR="000445AD" w:rsidRPr="00B51427" w14:paraId="50389AE7"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C99129D"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NASTAVNE METODE: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76BDE37" w14:textId="5B06D990" w:rsidR="000445AD" w:rsidRPr="00B51427" w:rsidRDefault="000445AD" w:rsidP="00B51427">
            <w:pPr>
              <w:pStyle w:val="Tekst01"/>
              <w:spacing w:line="276" w:lineRule="auto"/>
              <w:rPr>
                <w:rFonts w:asciiTheme="minorHAnsi" w:hAnsiTheme="minorHAnsi"/>
              </w:rPr>
            </w:pPr>
            <w:r w:rsidRPr="00B51427">
              <w:rPr>
                <w:rFonts w:asciiTheme="minorHAnsi" w:hAnsiTheme="minorHAnsi"/>
              </w:rPr>
              <w:t>dijaloške metode, metoda usmenog</w:t>
            </w:r>
            <w:r w:rsidR="00BF6A97">
              <w:rPr>
                <w:rFonts w:asciiTheme="minorHAnsi" w:hAnsiTheme="minorHAnsi"/>
              </w:rPr>
              <w:t>a</w:t>
            </w:r>
            <w:r w:rsidRPr="00B51427">
              <w:rPr>
                <w:rFonts w:asciiTheme="minorHAnsi" w:hAnsiTheme="minorHAnsi"/>
              </w:rPr>
              <w:t xml:space="preserve"> izlaganja, metoda rada na književnom</w:t>
            </w:r>
            <w:r w:rsidR="00BF6A97">
              <w:rPr>
                <w:rFonts w:asciiTheme="minorHAnsi" w:hAnsiTheme="minorHAnsi"/>
              </w:rPr>
              <w:t>e</w:t>
            </w:r>
            <w:r w:rsidRPr="00B51427">
              <w:rPr>
                <w:rFonts w:asciiTheme="minorHAnsi" w:hAnsiTheme="minorHAnsi"/>
              </w:rPr>
              <w:t xml:space="preserve"> tekstu</w:t>
            </w:r>
            <w:r w:rsidR="000C05FB">
              <w:rPr>
                <w:rFonts w:asciiTheme="minorHAnsi" w:hAnsiTheme="minorHAnsi"/>
              </w:rPr>
              <w:t>;</w:t>
            </w:r>
            <w:r w:rsidRPr="00B51427">
              <w:rPr>
                <w:rFonts w:asciiTheme="minorHAnsi" w:hAnsiTheme="minorHAnsi"/>
              </w:rPr>
              <w:t xml:space="preserve"> komunikacijsko-funkcionalni pristup</w:t>
            </w:r>
          </w:p>
        </w:tc>
      </w:tr>
      <w:tr w:rsidR="000445AD" w:rsidRPr="00B51427" w14:paraId="06C10237"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69B6F3B"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OBLICI NASTAVE: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406DFB5"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frontalni, rad u skupini, rad u paru, individualni</w:t>
            </w:r>
          </w:p>
        </w:tc>
      </w:tr>
      <w:tr w:rsidR="000445AD" w:rsidRPr="00B51427" w14:paraId="05EC69C8"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7EBB31"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NASTAVNI IZVORI, SREDSTVA I POMAGALA: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E01E04"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lektirna knjiga: </w:t>
            </w:r>
            <w:r w:rsidRPr="00B51427">
              <w:rPr>
                <w:rFonts w:asciiTheme="minorHAnsi" w:hAnsiTheme="minorHAnsi"/>
                <w:i/>
              </w:rPr>
              <w:t>Čudnovate zgode šegrta Hlapića</w:t>
            </w:r>
            <w:r w:rsidRPr="00B51427">
              <w:rPr>
                <w:rFonts w:asciiTheme="minorHAnsi" w:hAnsiTheme="minorHAnsi"/>
              </w:rPr>
              <w:t>, ploča, kreda, nastavni listići</w:t>
            </w:r>
          </w:p>
        </w:tc>
      </w:tr>
      <w:tr w:rsidR="000445AD" w:rsidRPr="00B51427" w14:paraId="0BF37EAD"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A2C777"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KORELACIJA: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4CB07B5"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unutarpredmetna (pripovijedanje, pisanje sastavka, gledanje i usporedba s filmom)</w:t>
            </w:r>
          </w:p>
        </w:tc>
      </w:tr>
      <w:tr w:rsidR="000445AD" w:rsidRPr="00B51427" w14:paraId="5484E7E1" w14:textId="77777777" w:rsidTr="00BF6A97">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74F771C" w14:textId="77777777" w:rsidR="000445AD" w:rsidRPr="00B51427" w:rsidRDefault="000445AD" w:rsidP="00B51427">
            <w:pPr>
              <w:pStyle w:val="Tekst01"/>
              <w:spacing w:line="276" w:lineRule="auto"/>
              <w:rPr>
                <w:rFonts w:asciiTheme="minorHAnsi" w:hAnsiTheme="minorHAnsi"/>
              </w:rPr>
            </w:pPr>
            <w:r w:rsidRPr="00B51427">
              <w:rPr>
                <w:rFonts w:asciiTheme="minorHAnsi" w:hAnsiTheme="minorHAnsi"/>
              </w:rPr>
              <w:t xml:space="preserve">MEĐUPREDMETNE TEME: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E9932DB" w14:textId="77777777" w:rsidR="000445AD" w:rsidRPr="009B6647" w:rsidRDefault="000445AD" w:rsidP="00B51427">
            <w:pPr>
              <w:pStyle w:val="Tekst02"/>
              <w:spacing w:line="276" w:lineRule="auto"/>
              <w:rPr>
                <w:rFonts w:asciiTheme="minorHAnsi" w:hAnsiTheme="minorHAnsi"/>
                <w:b/>
              </w:rPr>
            </w:pPr>
            <w:r w:rsidRPr="009B6647">
              <w:rPr>
                <w:rFonts w:asciiTheme="minorHAnsi" w:hAnsiTheme="minorHAnsi"/>
                <w:b/>
              </w:rPr>
              <w:t xml:space="preserve">1. </w:t>
            </w:r>
            <w:r w:rsidRPr="009B6647">
              <w:rPr>
                <w:rFonts w:asciiTheme="minorHAnsi" w:hAnsiTheme="minorHAnsi"/>
                <w:b/>
              </w:rPr>
              <w:tab/>
              <w:t>Osobni i socijalni razvoj</w:t>
            </w:r>
          </w:p>
          <w:p w14:paraId="3640D28D" w14:textId="77777777" w:rsidR="000445AD" w:rsidRPr="00B51427" w:rsidRDefault="000445AD" w:rsidP="00B51427">
            <w:pPr>
              <w:pStyle w:val="Tekst02"/>
              <w:spacing w:line="276" w:lineRule="auto"/>
              <w:rPr>
                <w:rFonts w:asciiTheme="minorHAnsi" w:hAnsiTheme="minorHAnsi"/>
              </w:rPr>
            </w:pPr>
            <w:r w:rsidRPr="00B51427">
              <w:rPr>
                <w:rFonts w:asciiTheme="minorHAnsi" w:hAnsiTheme="minorHAnsi"/>
              </w:rPr>
              <w:t xml:space="preserve">2. </w:t>
            </w:r>
            <w:r w:rsidRPr="00B51427">
              <w:rPr>
                <w:rFonts w:asciiTheme="minorHAnsi" w:hAnsiTheme="minorHAnsi"/>
              </w:rPr>
              <w:tab/>
              <w:t>Zdravlje, sigurnost i zaštita okoliša</w:t>
            </w:r>
          </w:p>
          <w:p w14:paraId="6FDA40A3" w14:textId="77777777" w:rsidR="000445AD" w:rsidRPr="009B6647" w:rsidRDefault="000445AD" w:rsidP="00B51427">
            <w:pPr>
              <w:pStyle w:val="Tekst02"/>
              <w:spacing w:line="276" w:lineRule="auto"/>
              <w:rPr>
                <w:rFonts w:asciiTheme="minorHAnsi" w:hAnsiTheme="minorHAnsi"/>
                <w:b/>
              </w:rPr>
            </w:pPr>
            <w:r w:rsidRPr="009B6647">
              <w:rPr>
                <w:rFonts w:asciiTheme="minorHAnsi" w:hAnsiTheme="minorHAnsi"/>
                <w:b/>
              </w:rPr>
              <w:t xml:space="preserve">3. </w:t>
            </w:r>
            <w:r w:rsidRPr="009B6647">
              <w:rPr>
                <w:rFonts w:asciiTheme="minorHAnsi" w:hAnsiTheme="minorHAnsi"/>
                <w:b/>
              </w:rPr>
              <w:tab/>
              <w:t>Učiti kako učiti</w:t>
            </w:r>
          </w:p>
          <w:p w14:paraId="22EEB01E" w14:textId="77777777" w:rsidR="000445AD" w:rsidRPr="00B51427" w:rsidRDefault="000445AD" w:rsidP="00B51427">
            <w:pPr>
              <w:pStyle w:val="Tekst02"/>
              <w:spacing w:line="276" w:lineRule="auto"/>
              <w:rPr>
                <w:rFonts w:asciiTheme="minorHAnsi" w:hAnsiTheme="minorHAnsi"/>
              </w:rPr>
            </w:pPr>
            <w:r w:rsidRPr="00B51427">
              <w:rPr>
                <w:rFonts w:asciiTheme="minorHAnsi" w:hAnsiTheme="minorHAnsi"/>
              </w:rPr>
              <w:t xml:space="preserve">4. </w:t>
            </w:r>
            <w:r w:rsidRPr="00B51427">
              <w:rPr>
                <w:rFonts w:asciiTheme="minorHAnsi" w:hAnsiTheme="minorHAnsi"/>
              </w:rPr>
              <w:tab/>
              <w:t>Poduzetništvo</w:t>
            </w:r>
          </w:p>
          <w:p w14:paraId="39E72EF6" w14:textId="77777777" w:rsidR="000445AD" w:rsidRPr="003C27B7" w:rsidRDefault="000445AD" w:rsidP="00B51427">
            <w:pPr>
              <w:pStyle w:val="Tekst02"/>
              <w:spacing w:line="276" w:lineRule="auto"/>
              <w:rPr>
                <w:rFonts w:asciiTheme="minorHAnsi" w:hAnsiTheme="minorHAnsi"/>
                <w:b/>
              </w:rPr>
            </w:pPr>
            <w:r w:rsidRPr="003C27B7">
              <w:rPr>
                <w:rFonts w:asciiTheme="minorHAnsi" w:hAnsiTheme="minorHAnsi"/>
                <w:b/>
              </w:rPr>
              <w:t xml:space="preserve">5. </w:t>
            </w:r>
            <w:r w:rsidRPr="003C27B7">
              <w:rPr>
                <w:rFonts w:asciiTheme="minorHAnsi" w:hAnsiTheme="minorHAnsi"/>
                <w:b/>
              </w:rPr>
              <w:tab/>
              <w:t>Uporaba informacijske i komunikacijske tehnologije</w:t>
            </w:r>
          </w:p>
          <w:p w14:paraId="750178D1" w14:textId="77777777" w:rsidR="000445AD" w:rsidRPr="009B6647" w:rsidRDefault="000445AD" w:rsidP="00B51427">
            <w:pPr>
              <w:pStyle w:val="Tekst02"/>
              <w:spacing w:line="276" w:lineRule="auto"/>
              <w:rPr>
                <w:rFonts w:asciiTheme="minorHAnsi" w:hAnsiTheme="minorHAnsi"/>
                <w:b/>
              </w:rPr>
            </w:pPr>
            <w:r w:rsidRPr="009B6647">
              <w:rPr>
                <w:rFonts w:asciiTheme="minorHAnsi" w:hAnsiTheme="minorHAnsi"/>
                <w:b/>
              </w:rPr>
              <w:t xml:space="preserve">6. </w:t>
            </w:r>
            <w:r w:rsidRPr="009B6647">
              <w:rPr>
                <w:rFonts w:asciiTheme="minorHAnsi" w:hAnsiTheme="minorHAnsi"/>
                <w:b/>
              </w:rPr>
              <w:tab/>
              <w:t>Građanski odgoj i obrazovanje</w:t>
            </w:r>
          </w:p>
        </w:tc>
      </w:tr>
    </w:tbl>
    <w:p w14:paraId="09C0899E" w14:textId="77777777" w:rsidR="00A2558C" w:rsidRPr="00B51427" w:rsidRDefault="00A2558C" w:rsidP="00B51427">
      <w:pPr>
        <w:pStyle w:val="Tekst01"/>
        <w:spacing w:line="276" w:lineRule="auto"/>
        <w:rPr>
          <w:rFonts w:asciiTheme="minorHAnsi" w:hAnsiTheme="minorHAnsi"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A2558C" w:rsidRPr="00B51427" w14:paraId="11621D5A" w14:textId="77777777" w:rsidTr="00BF6A97">
        <w:trPr>
          <w:trHeight w:val="2836"/>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6C34EF" w14:textId="02190E5A" w:rsidR="00EA5599" w:rsidRPr="00B51427" w:rsidRDefault="00EA5599" w:rsidP="00B51427">
            <w:pPr>
              <w:pStyle w:val="Tekst01"/>
              <w:spacing w:line="276" w:lineRule="auto"/>
              <w:rPr>
                <w:rFonts w:asciiTheme="minorHAnsi" w:hAnsiTheme="minorHAnsi"/>
              </w:rPr>
            </w:pPr>
            <w:r w:rsidRPr="00B51427">
              <w:rPr>
                <w:rFonts w:asciiTheme="minorHAnsi" w:hAnsiTheme="minorHAnsi"/>
              </w:rPr>
              <w:lastRenderedPageBreak/>
              <w:t>PLAN PLOČE</w:t>
            </w:r>
          </w:p>
          <w:p w14:paraId="64379A0D" w14:textId="2D847972" w:rsidR="00EA5599" w:rsidRPr="00B51427" w:rsidRDefault="000C05FB" w:rsidP="000C05FB">
            <w:pPr>
              <w:pStyle w:val="Tekst01"/>
              <w:spacing w:line="276" w:lineRule="auto"/>
              <w:rPr>
                <w:rFonts w:asciiTheme="minorHAnsi" w:hAnsiTheme="minorHAnsi"/>
              </w:rPr>
            </w:pPr>
            <w:r>
              <w:rPr>
                <w:rFonts w:asciiTheme="minorHAnsi" w:hAnsiTheme="minorHAnsi"/>
              </w:rPr>
              <w:t xml:space="preserve">     </w:t>
            </w:r>
            <w:r w:rsidR="00EA5599" w:rsidRPr="00B51427">
              <w:rPr>
                <w:rFonts w:asciiTheme="minorHAnsi" w:hAnsiTheme="minorHAnsi"/>
              </w:rPr>
              <w:t>Ivana Brlić-Mažuranić</w:t>
            </w:r>
          </w:p>
          <w:p w14:paraId="441DCDC6" w14:textId="77777777" w:rsidR="00EA5599" w:rsidRPr="00B51427" w:rsidRDefault="00EA5599" w:rsidP="00B51427">
            <w:pPr>
              <w:pStyle w:val="Tekst01"/>
              <w:spacing w:line="276" w:lineRule="auto"/>
              <w:jc w:val="center"/>
              <w:rPr>
                <w:rFonts w:asciiTheme="minorHAnsi" w:hAnsiTheme="minorHAnsi"/>
              </w:rPr>
            </w:pPr>
            <w:r w:rsidRPr="00B51427">
              <w:rPr>
                <w:rFonts w:asciiTheme="minorHAnsi" w:hAnsiTheme="minorHAnsi"/>
              </w:rPr>
              <w:t>Čudnovate zgode šegrta Hlapića</w:t>
            </w:r>
          </w:p>
          <w:p w14:paraId="466BF1BB"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TEMA: čudesni doživljaji šegrta Hlapića</w:t>
            </w:r>
          </w:p>
          <w:p w14:paraId="362573BE"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GLAVNI LIKOVI: Hlapić, Gita</w:t>
            </w:r>
          </w:p>
          <w:p w14:paraId="55D60D93"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SPOREDNI LIKOVI: majstor Mrkonja, majstorica, crni čovjek, Grga, Bundaš, papiga, Marko, težaci, prosjakinja Jana...</w:t>
            </w:r>
          </w:p>
          <w:p w14:paraId="0FD39A2B"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MJESTO RADNJE: grad, na putu (selo), cirkus, šuma</w:t>
            </w:r>
          </w:p>
          <w:p w14:paraId="43CE2E53" w14:textId="7C2BAF90" w:rsidR="00EA5599" w:rsidRPr="00B51427" w:rsidRDefault="00EA5599" w:rsidP="00B51427">
            <w:pPr>
              <w:pStyle w:val="Tekst01"/>
              <w:spacing w:line="276" w:lineRule="auto"/>
              <w:rPr>
                <w:rFonts w:asciiTheme="minorHAnsi" w:hAnsiTheme="minorHAnsi"/>
              </w:rPr>
            </w:pPr>
            <w:r w:rsidRPr="00B51427">
              <w:rPr>
                <w:rFonts w:asciiTheme="minorHAnsi" w:hAnsiTheme="minorHAnsi"/>
              </w:rPr>
              <w:t xml:space="preserve">VRIJEME RADNJE: putovanje traje </w:t>
            </w:r>
            <w:r w:rsidR="000C05FB">
              <w:rPr>
                <w:rFonts w:asciiTheme="minorHAnsi" w:hAnsiTheme="minorHAnsi"/>
              </w:rPr>
              <w:t>sedam</w:t>
            </w:r>
            <w:r w:rsidRPr="00B51427">
              <w:rPr>
                <w:rFonts w:asciiTheme="minorHAnsi" w:hAnsiTheme="minorHAnsi"/>
              </w:rPr>
              <w:t xml:space="preserve"> dana</w:t>
            </w:r>
          </w:p>
          <w:p w14:paraId="57D403A9"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PORUKA: Pomozi drugima!</w:t>
            </w:r>
          </w:p>
          <w:p w14:paraId="7B9D5E9B"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 xml:space="preserve">                 Budite veseli, mislite pozitivno!</w:t>
            </w:r>
          </w:p>
          <w:p w14:paraId="5F4355F2" w14:textId="77777777" w:rsidR="00EA5599" w:rsidRPr="00B51427" w:rsidRDefault="00EA5599" w:rsidP="00B51427">
            <w:pPr>
              <w:pStyle w:val="Tekst01"/>
              <w:spacing w:line="276" w:lineRule="auto"/>
              <w:rPr>
                <w:rFonts w:asciiTheme="minorHAnsi" w:hAnsiTheme="minorHAnsi"/>
              </w:rPr>
            </w:pPr>
            <w:r w:rsidRPr="00B51427">
              <w:rPr>
                <w:rFonts w:asciiTheme="minorHAnsi" w:hAnsiTheme="minorHAnsi"/>
              </w:rPr>
              <w:t xml:space="preserve">                 Važno je oprostiti!</w:t>
            </w:r>
          </w:p>
          <w:p w14:paraId="354505A6" w14:textId="77777777" w:rsidR="00A2558C" w:rsidRPr="00B51427" w:rsidRDefault="00A2558C" w:rsidP="00B51427">
            <w:pPr>
              <w:pStyle w:val="Tekst01"/>
              <w:spacing w:line="276" w:lineRule="auto"/>
              <w:rPr>
                <w:rFonts w:asciiTheme="minorHAnsi" w:hAnsiTheme="minorHAnsi"/>
              </w:rPr>
            </w:pP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3F677E3" w14:textId="658A45CB" w:rsidR="00A2558C" w:rsidRPr="00B51427" w:rsidRDefault="00B51427" w:rsidP="00B51427">
            <w:pPr>
              <w:pStyle w:val="NormalWeb"/>
              <w:shd w:val="clear" w:color="auto" w:fill="FFFFFF"/>
              <w:spacing w:line="276" w:lineRule="auto"/>
              <w:rPr>
                <w:rFonts w:asciiTheme="minorHAnsi" w:hAnsiTheme="minorHAnsi" w:cs="Calibri"/>
                <w:sz w:val="20"/>
                <w:szCs w:val="20"/>
              </w:rPr>
            </w:pPr>
            <w:r w:rsidRPr="00B51427">
              <w:rPr>
                <w:rFonts w:asciiTheme="minorHAnsi" w:hAnsiTheme="minorHAnsi"/>
                <w:sz w:val="20"/>
                <w:szCs w:val="20"/>
                <w:shd w:val="clear" w:color="auto" w:fill="FFFFFF"/>
              </w:rPr>
              <w:t>Ivana Brlić</w:t>
            </w:r>
            <w:r w:rsidR="000C05FB">
              <w:rPr>
                <w:rFonts w:asciiTheme="minorHAnsi" w:hAnsiTheme="minorHAnsi"/>
                <w:sz w:val="20"/>
                <w:szCs w:val="20"/>
                <w:shd w:val="clear" w:color="auto" w:fill="FFFFFF"/>
              </w:rPr>
              <w:t>-</w:t>
            </w:r>
            <w:r w:rsidRPr="00B51427">
              <w:rPr>
                <w:rFonts w:asciiTheme="minorHAnsi" w:hAnsiTheme="minorHAnsi"/>
                <w:sz w:val="20"/>
                <w:szCs w:val="20"/>
                <w:shd w:val="clear" w:color="auto" w:fill="FFFFFF"/>
              </w:rPr>
              <w:t>Mažuranić rođena je 1874. godine u Ogulinu gdje je živjela</w:t>
            </w:r>
            <w:ins w:id="0" w:author="Windows XP" w:date="2009-10-15T12:51:00Z">
              <w:r w:rsidRPr="00B51427">
                <w:rPr>
                  <w:rStyle w:val="apple-converted-space"/>
                  <w:rFonts w:asciiTheme="minorHAnsi" w:hAnsiTheme="minorHAnsi"/>
                  <w:sz w:val="20"/>
                  <w:szCs w:val="20"/>
                  <w:shd w:val="clear" w:color="auto" w:fill="FFFFFF"/>
                </w:rPr>
                <w:t> </w:t>
              </w:r>
            </w:ins>
            <w:r w:rsidRPr="00B51427">
              <w:rPr>
                <w:rFonts w:asciiTheme="minorHAnsi" w:hAnsiTheme="minorHAnsi"/>
                <w:sz w:val="20"/>
                <w:szCs w:val="20"/>
                <w:shd w:val="clear" w:color="auto" w:fill="FFFFFF"/>
              </w:rPr>
              <w:t xml:space="preserve">do svoje šeste godine. </w:t>
            </w:r>
            <w:r w:rsidR="000C05FB">
              <w:rPr>
                <w:rFonts w:asciiTheme="minorHAnsi" w:hAnsiTheme="minorHAnsi"/>
                <w:sz w:val="20"/>
                <w:szCs w:val="20"/>
                <w:shd w:val="clear" w:color="auto" w:fill="FFFFFF"/>
              </w:rPr>
              <w:t>Nakon</w:t>
            </w:r>
            <w:r w:rsidRPr="00B51427">
              <w:rPr>
                <w:rFonts w:asciiTheme="minorHAnsi" w:hAnsiTheme="minorHAnsi"/>
                <w:sz w:val="20"/>
                <w:szCs w:val="20"/>
                <w:shd w:val="clear" w:color="auto" w:fill="FFFFFF"/>
              </w:rPr>
              <w:t xml:space="preserve"> toga živi u Zagrebu i pohađa privatnu školu</w:t>
            </w:r>
            <w:r w:rsidRPr="00B51427">
              <w:rPr>
                <w:rStyle w:val="apple-converted-space"/>
                <w:rFonts w:asciiTheme="minorHAnsi" w:hAnsiTheme="minorHAnsi"/>
                <w:sz w:val="20"/>
                <w:szCs w:val="20"/>
                <w:shd w:val="clear" w:color="auto" w:fill="FFFFFF"/>
              </w:rPr>
              <w:t xml:space="preserve"> </w:t>
            </w:r>
            <w:r w:rsidRPr="00B51427">
              <w:rPr>
                <w:rFonts w:asciiTheme="minorHAnsi" w:hAnsiTheme="minorHAnsi"/>
                <w:sz w:val="20"/>
                <w:szCs w:val="20"/>
                <w:shd w:val="clear" w:color="auto" w:fill="FFFFFF"/>
              </w:rPr>
              <w:t>posvećujući osobitu brigu izučavanju jezika te je u najmlađim godinama</w:t>
            </w:r>
            <w:r w:rsidRPr="00B51427">
              <w:rPr>
                <w:rStyle w:val="apple-converted-space"/>
                <w:rFonts w:asciiTheme="minorHAnsi" w:hAnsiTheme="minorHAnsi"/>
                <w:sz w:val="20"/>
                <w:szCs w:val="20"/>
                <w:shd w:val="clear" w:color="auto" w:fill="FFFFFF"/>
              </w:rPr>
              <w:t xml:space="preserve"> </w:t>
            </w:r>
            <w:r w:rsidRPr="00B51427">
              <w:rPr>
                <w:rFonts w:asciiTheme="minorHAnsi" w:hAnsiTheme="minorHAnsi"/>
                <w:sz w:val="20"/>
                <w:szCs w:val="20"/>
                <w:shd w:val="clear" w:color="auto" w:fill="FFFFFF"/>
              </w:rPr>
              <w:t>govorila i pisala francuski, a kasnije je još naučila njemački, ruski</w:t>
            </w:r>
            <w:r w:rsidRPr="00B51427">
              <w:rPr>
                <w:rStyle w:val="apple-converted-space"/>
                <w:rFonts w:asciiTheme="minorHAnsi" w:hAnsiTheme="minorHAnsi"/>
                <w:sz w:val="20"/>
                <w:szCs w:val="20"/>
                <w:shd w:val="clear" w:color="auto" w:fill="FFFFFF"/>
              </w:rPr>
              <w:t xml:space="preserve"> </w:t>
            </w:r>
            <w:r w:rsidRPr="00B51427">
              <w:rPr>
                <w:rFonts w:asciiTheme="minorHAnsi" w:hAnsiTheme="minorHAnsi"/>
                <w:sz w:val="20"/>
                <w:szCs w:val="20"/>
                <w:shd w:val="clear" w:color="auto" w:fill="FFFFFF"/>
              </w:rPr>
              <w:t xml:space="preserve">i engleski jezik. Objavila je sljedeća djela: </w:t>
            </w:r>
            <w:r w:rsidRPr="000C05FB">
              <w:rPr>
                <w:rFonts w:asciiTheme="minorHAnsi" w:hAnsiTheme="minorHAnsi"/>
                <w:i/>
                <w:iCs/>
                <w:sz w:val="20"/>
                <w:szCs w:val="20"/>
                <w:shd w:val="clear" w:color="auto" w:fill="FFFFFF"/>
              </w:rPr>
              <w:t>Valjani i nezadovoljni,</w:t>
            </w:r>
            <w:r w:rsidRPr="000C05FB">
              <w:rPr>
                <w:rStyle w:val="apple-converted-space"/>
                <w:rFonts w:asciiTheme="minorHAnsi" w:hAnsiTheme="minorHAnsi"/>
                <w:i/>
                <w:iCs/>
                <w:sz w:val="20"/>
                <w:szCs w:val="20"/>
                <w:shd w:val="clear" w:color="auto" w:fill="FFFFFF"/>
              </w:rPr>
              <w:t xml:space="preserve"> </w:t>
            </w:r>
            <w:r w:rsidRPr="000C05FB">
              <w:rPr>
                <w:rFonts w:asciiTheme="minorHAnsi" w:hAnsiTheme="minorHAnsi"/>
                <w:i/>
                <w:iCs/>
                <w:sz w:val="20"/>
                <w:szCs w:val="20"/>
                <w:shd w:val="clear" w:color="auto" w:fill="FFFFFF"/>
              </w:rPr>
              <w:t>Škola i praznici, Slike, Čudnovate zgode šegrta Hlapića,</w:t>
            </w:r>
            <w:r w:rsidR="00BF6A97" w:rsidRPr="000C05FB">
              <w:rPr>
                <w:rFonts w:asciiTheme="minorHAnsi" w:hAnsiTheme="minorHAnsi"/>
                <w:i/>
                <w:iCs/>
                <w:sz w:val="20"/>
                <w:szCs w:val="20"/>
                <w:shd w:val="clear" w:color="auto" w:fill="FFFFFF"/>
              </w:rPr>
              <w:t xml:space="preserve"> </w:t>
            </w:r>
            <w:r w:rsidRPr="000C05FB">
              <w:rPr>
                <w:rFonts w:asciiTheme="minorHAnsi" w:hAnsiTheme="minorHAnsi"/>
                <w:i/>
                <w:iCs/>
                <w:sz w:val="20"/>
                <w:szCs w:val="20"/>
                <w:shd w:val="clear" w:color="auto" w:fill="FFFFFF"/>
              </w:rPr>
              <w:t>Priče iz davnine, Knjiga omladini</w:t>
            </w:r>
            <w:r w:rsidRPr="00B51427">
              <w:rPr>
                <w:rFonts w:asciiTheme="minorHAnsi" w:hAnsiTheme="minorHAnsi"/>
                <w:sz w:val="20"/>
                <w:szCs w:val="20"/>
                <w:shd w:val="clear" w:color="auto" w:fill="FFFFFF"/>
              </w:rPr>
              <w:t xml:space="preserve">... </w:t>
            </w:r>
            <w:r w:rsidRPr="00B51427">
              <w:rPr>
                <w:rFonts w:asciiTheme="minorHAnsi" w:hAnsiTheme="minorHAnsi" w:cs="Arial"/>
                <w:sz w:val="20"/>
                <w:szCs w:val="20"/>
                <w:shd w:val="clear" w:color="auto" w:fill="FFFFFF"/>
              </w:rPr>
              <w:t>Njezinim najvećim djelom smatra se zbirka pripov</w:t>
            </w:r>
            <w:r w:rsidR="00FD5471">
              <w:rPr>
                <w:rFonts w:asciiTheme="minorHAnsi" w:hAnsiTheme="minorHAnsi" w:cs="Arial"/>
                <w:sz w:val="20"/>
                <w:szCs w:val="20"/>
                <w:shd w:val="clear" w:color="auto" w:fill="FFFFFF"/>
              </w:rPr>
              <w:t>i</w:t>
            </w:r>
            <w:r w:rsidRPr="00B51427">
              <w:rPr>
                <w:rFonts w:asciiTheme="minorHAnsi" w:hAnsiTheme="minorHAnsi" w:cs="Arial"/>
                <w:sz w:val="20"/>
                <w:szCs w:val="20"/>
                <w:shd w:val="clear" w:color="auto" w:fill="FFFFFF"/>
              </w:rPr>
              <w:t xml:space="preserve">jedaka </w:t>
            </w:r>
            <w:r w:rsidRPr="000C05FB">
              <w:rPr>
                <w:rFonts w:asciiTheme="minorHAnsi" w:hAnsiTheme="minorHAnsi" w:cs="Arial"/>
                <w:i/>
                <w:iCs/>
                <w:sz w:val="20"/>
                <w:szCs w:val="20"/>
                <w:shd w:val="clear" w:color="auto" w:fill="FFFFFF"/>
              </w:rPr>
              <w:t>Priče iz davnine</w:t>
            </w:r>
            <w:r w:rsidRPr="00B51427">
              <w:rPr>
                <w:rFonts w:asciiTheme="minorHAnsi" w:hAnsiTheme="minorHAnsi" w:cs="Arial"/>
                <w:sz w:val="20"/>
                <w:szCs w:val="20"/>
                <w:shd w:val="clear" w:color="auto" w:fill="FFFFFF"/>
              </w:rPr>
              <w:t>, djelo objavljeno 1916. godine koje sadrž</w:t>
            </w:r>
            <w:r w:rsidR="000C05FB">
              <w:rPr>
                <w:rFonts w:asciiTheme="minorHAnsi" w:hAnsiTheme="minorHAnsi" w:cs="Arial"/>
                <w:sz w:val="20"/>
                <w:szCs w:val="20"/>
                <w:shd w:val="clear" w:color="auto" w:fill="FFFFFF"/>
              </w:rPr>
              <w:t>ava</w:t>
            </w:r>
            <w:r w:rsidRPr="00B51427">
              <w:rPr>
                <w:rFonts w:asciiTheme="minorHAnsi" w:hAnsiTheme="minorHAnsi" w:cs="Arial"/>
                <w:sz w:val="20"/>
                <w:szCs w:val="20"/>
                <w:shd w:val="clear" w:color="auto" w:fill="FFFFFF"/>
              </w:rPr>
              <w:t xml:space="preserve"> motive mitološke mudrosti običnog</w:t>
            </w:r>
            <w:r w:rsidR="00BF6A97">
              <w:rPr>
                <w:rFonts w:asciiTheme="minorHAnsi" w:hAnsiTheme="minorHAnsi" w:cs="Arial"/>
                <w:sz w:val="20"/>
                <w:szCs w:val="20"/>
                <w:shd w:val="clear" w:color="auto" w:fill="FFFFFF"/>
              </w:rPr>
              <w:t>a</w:t>
            </w:r>
            <w:r w:rsidRPr="00B51427">
              <w:rPr>
                <w:rFonts w:asciiTheme="minorHAnsi" w:hAnsiTheme="minorHAnsi" w:cs="Arial"/>
                <w:sz w:val="20"/>
                <w:szCs w:val="20"/>
                <w:shd w:val="clear" w:color="auto" w:fill="FFFFFF"/>
              </w:rPr>
              <w:t xml:space="preserve"> svijeta, prije svega inspirirane čudesnom slavenskom mitologijom.</w:t>
            </w:r>
            <w:r w:rsidR="000C05FB">
              <w:rPr>
                <w:rFonts w:asciiTheme="minorHAnsi" w:hAnsiTheme="minorHAnsi"/>
                <w:sz w:val="20"/>
                <w:szCs w:val="20"/>
                <w:shd w:val="clear" w:color="auto" w:fill="FFFFFF"/>
              </w:rPr>
              <w:t xml:space="preserve"> </w:t>
            </w:r>
            <w:r w:rsidRPr="000C05FB">
              <w:rPr>
                <w:rFonts w:asciiTheme="minorHAnsi" w:hAnsiTheme="minorHAnsi"/>
                <w:i/>
                <w:iCs/>
                <w:sz w:val="20"/>
                <w:szCs w:val="20"/>
                <w:shd w:val="clear" w:color="auto" w:fill="FFFFFF"/>
              </w:rPr>
              <w:t>Priče iz davnine</w:t>
            </w:r>
            <w:r w:rsidRPr="00B51427">
              <w:rPr>
                <w:rFonts w:asciiTheme="minorHAnsi" w:hAnsiTheme="minorHAnsi"/>
                <w:sz w:val="20"/>
                <w:szCs w:val="20"/>
                <w:shd w:val="clear" w:color="auto" w:fill="FFFFFF"/>
              </w:rPr>
              <w:t xml:space="preserve"> doživjele su niz izdanja u zemlji i prevedene su</w:t>
            </w:r>
            <w:ins w:id="1" w:author="Windows XP" w:date="2009-10-15T12:51:00Z">
              <w:r w:rsidRPr="00B51427">
                <w:rPr>
                  <w:rStyle w:val="apple-converted-space"/>
                  <w:rFonts w:asciiTheme="minorHAnsi" w:hAnsiTheme="minorHAnsi"/>
                  <w:sz w:val="20"/>
                  <w:szCs w:val="20"/>
                  <w:shd w:val="clear" w:color="auto" w:fill="FFFFFF"/>
                </w:rPr>
                <w:t> </w:t>
              </w:r>
            </w:ins>
            <w:r w:rsidRPr="00B51427">
              <w:rPr>
                <w:rFonts w:asciiTheme="minorHAnsi" w:hAnsiTheme="minorHAnsi"/>
                <w:sz w:val="20"/>
                <w:szCs w:val="20"/>
                <w:shd w:val="clear" w:color="auto" w:fill="FFFFFF"/>
              </w:rPr>
              <w:t>na desetak europskih jezika.</w:t>
            </w:r>
            <w:r w:rsidRPr="00B51427">
              <w:rPr>
                <w:rFonts w:asciiTheme="minorHAnsi" w:hAnsiTheme="minorHAnsi" w:cs="Arial"/>
                <w:sz w:val="20"/>
                <w:szCs w:val="20"/>
              </w:rPr>
              <w:br/>
            </w:r>
            <w:r w:rsidRPr="00B51427">
              <w:rPr>
                <w:rFonts w:asciiTheme="minorHAnsi" w:hAnsiTheme="minorHAnsi" w:cs="Arial"/>
                <w:sz w:val="20"/>
                <w:szCs w:val="20"/>
                <w:shd w:val="clear" w:color="auto" w:fill="FFFFFF"/>
              </w:rPr>
              <w:t>Treba spomenuti kako je često nazivana hrvatskim Andersenom i Tolkienom. Akademija ju je čak dva puta predlagala za Nobelovu nagradu</w:t>
            </w:r>
            <w:r w:rsidR="000C05FB">
              <w:rPr>
                <w:rFonts w:asciiTheme="minorHAnsi" w:hAnsiTheme="minorHAnsi" w:cs="Arial"/>
                <w:sz w:val="20"/>
                <w:szCs w:val="20"/>
                <w:shd w:val="clear" w:color="auto" w:fill="FFFFFF"/>
              </w:rPr>
              <w:t xml:space="preserve"> i</w:t>
            </w:r>
            <w:r w:rsidRPr="00B51427">
              <w:rPr>
                <w:rFonts w:asciiTheme="minorHAnsi" w:hAnsiTheme="minorHAnsi" w:cs="Arial"/>
                <w:sz w:val="20"/>
                <w:szCs w:val="20"/>
                <w:shd w:val="clear" w:color="auto" w:fill="FFFFFF"/>
              </w:rPr>
              <w:t xml:space="preserve"> koja ju je </w:t>
            </w:r>
            <w:r w:rsidR="000C05FB">
              <w:rPr>
                <w:rFonts w:asciiTheme="minorHAnsi" w:hAnsiTheme="minorHAnsi" w:cs="Arial"/>
                <w:sz w:val="20"/>
                <w:szCs w:val="20"/>
                <w:shd w:val="clear" w:color="auto" w:fill="FFFFFF"/>
              </w:rPr>
              <w:t>još</w:t>
            </w:r>
            <w:r w:rsidRPr="00B51427">
              <w:rPr>
                <w:rFonts w:asciiTheme="minorHAnsi" w:hAnsiTheme="minorHAnsi" w:cs="Arial"/>
                <w:sz w:val="20"/>
                <w:szCs w:val="20"/>
                <w:shd w:val="clear" w:color="auto" w:fill="FFFFFF"/>
              </w:rPr>
              <w:t xml:space="preserve"> 1937. primila za svog</w:t>
            </w:r>
            <w:r w:rsidR="000C05FB">
              <w:rPr>
                <w:rFonts w:asciiTheme="minorHAnsi" w:hAnsiTheme="minorHAnsi" w:cs="Arial"/>
                <w:sz w:val="20"/>
                <w:szCs w:val="20"/>
                <w:shd w:val="clear" w:color="auto" w:fill="FFFFFF"/>
              </w:rPr>
              <w:t>a</w:t>
            </w:r>
            <w:r w:rsidRPr="00B51427">
              <w:rPr>
                <w:rFonts w:asciiTheme="minorHAnsi" w:hAnsiTheme="minorHAnsi" w:cs="Arial"/>
                <w:sz w:val="20"/>
                <w:szCs w:val="20"/>
                <w:shd w:val="clear" w:color="auto" w:fill="FFFFFF"/>
              </w:rPr>
              <w:t xml:space="preserve"> dopisnog člana kao prvu ženu kojoj je dodijeljena takva čast.</w:t>
            </w:r>
            <w:r w:rsidRPr="00B51427">
              <w:rPr>
                <w:rFonts w:asciiTheme="minorHAnsi" w:hAnsiTheme="minorHAnsi"/>
                <w:sz w:val="20"/>
                <w:szCs w:val="20"/>
                <w:shd w:val="clear" w:color="auto" w:fill="FFFFFF"/>
              </w:rPr>
              <w:t xml:space="preserve"> Ivana Brlić</w:t>
            </w:r>
            <w:r w:rsidR="00BF6A97">
              <w:rPr>
                <w:rFonts w:asciiTheme="minorHAnsi" w:hAnsiTheme="minorHAnsi"/>
                <w:sz w:val="20"/>
                <w:szCs w:val="20"/>
                <w:shd w:val="clear" w:color="auto" w:fill="FFFFFF"/>
              </w:rPr>
              <w:t>-</w:t>
            </w:r>
            <w:r w:rsidRPr="00B51427">
              <w:rPr>
                <w:rFonts w:asciiTheme="minorHAnsi" w:hAnsiTheme="minorHAnsi"/>
                <w:sz w:val="20"/>
                <w:szCs w:val="20"/>
                <w:shd w:val="clear" w:color="auto" w:fill="FFFFFF"/>
              </w:rPr>
              <w:t>Mažuranić umrla je u Zagrebu</w:t>
            </w:r>
            <w:ins w:id="2" w:author="Windows XP" w:date="2009-10-15T12:51:00Z">
              <w:r w:rsidRPr="00B51427">
                <w:rPr>
                  <w:rStyle w:val="apple-converted-space"/>
                  <w:rFonts w:asciiTheme="minorHAnsi" w:hAnsiTheme="minorHAnsi"/>
                  <w:sz w:val="20"/>
                  <w:szCs w:val="20"/>
                  <w:shd w:val="clear" w:color="auto" w:fill="FFFFFF"/>
                </w:rPr>
                <w:t> </w:t>
              </w:r>
            </w:ins>
            <w:r w:rsidRPr="00B51427">
              <w:rPr>
                <w:rFonts w:asciiTheme="minorHAnsi" w:hAnsiTheme="minorHAnsi"/>
                <w:sz w:val="20"/>
                <w:szCs w:val="20"/>
                <w:shd w:val="clear" w:color="auto" w:fill="FFFFFF"/>
              </w:rPr>
              <w:t>21. 9. 1938. godine.</w:t>
            </w:r>
          </w:p>
        </w:tc>
      </w:tr>
    </w:tbl>
    <w:p w14:paraId="7C0CD005" w14:textId="77777777" w:rsidR="00A2558C" w:rsidRPr="00B51427" w:rsidRDefault="00A2558C" w:rsidP="00B51427">
      <w:pPr>
        <w:pStyle w:val="Tekst01"/>
        <w:spacing w:line="276" w:lineRule="auto"/>
        <w:rPr>
          <w:rFonts w:asciiTheme="minorHAnsi" w:hAnsiTheme="minorHAnsi" w:cs="Times New Roman"/>
        </w:rPr>
      </w:pPr>
    </w:p>
    <w:p w14:paraId="12955737" w14:textId="77777777" w:rsidR="00A2558C" w:rsidRPr="00B51427" w:rsidRDefault="00A2558C" w:rsidP="00B51427">
      <w:pPr>
        <w:pStyle w:val="Tekst01"/>
        <w:spacing w:line="276" w:lineRule="auto"/>
        <w:rPr>
          <w:rFonts w:asciiTheme="minorHAnsi" w:hAnsiTheme="minorHAnsi"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A2558C" w:rsidRPr="00B51427" w14:paraId="5A29B968" w14:textId="77777777" w:rsidTr="00B51427">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063F9527"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5049A72C"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349F310E"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oblik rada</w:t>
            </w:r>
          </w:p>
        </w:tc>
      </w:tr>
      <w:tr w:rsidR="00B51427" w:rsidRPr="00B51427" w14:paraId="1E4922CF"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BAA406"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MOTIVACIJA</w:t>
            </w:r>
          </w:p>
          <w:p w14:paraId="4C333A78" w14:textId="18280450" w:rsidR="00B51427" w:rsidRPr="00B51427" w:rsidRDefault="005B37DA" w:rsidP="00B51427">
            <w:pPr>
              <w:pStyle w:val="Tekst01"/>
              <w:spacing w:line="276" w:lineRule="auto"/>
              <w:rPr>
                <w:rFonts w:asciiTheme="minorHAnsi" w:hAnsiTheme="minorHAnsi"/>
              </w:rPr>
            </w:pPr>
            <w:r>
              <w:rPr>
                <w:rFonts w:asciiTheme="minorHAnsi" w:hAnsiTheme="minorHAnsi"/>
              </w:rPr>
              <w:t>Učiteljica/učitelj s</w:t>
            </w:r>
            <w:r w:rsidR="00BF6A97">
              <w:rPr>
                <w:rFonts w:asciiTheme="minorHAnsi" w:hAnsiTheme="minorHAnsi"/>
              </w:rPr>
              <w:t xml:space="preserve"> </w:t>
            </w:r>
            <w:r w:rsidR="00B51427" w:rsidRPr="00B51427">
              <w:rPr>
                <w:rFonts w:asciiTheme="minorHAnsi" w:hAnsiTheme="minorHAnsi"/>
              </w:rPr>
              <w:t>učeni</w:t>
            </w:r>
            <w:r>
              <w:rPr>
                <w:rFonts w:asciiTheme="minorHAnsi" w:hAnsiTheme="minorHAnsi"/>
              </w:rPr>
              <w:t>cima igra</w:t>
            </w:r>
            <w:r w:rsidR="00B51427" w:rsidRPr="00B51427">
              <w:rPr>
                <w:rFonts w:asciiTheme="minorHAnsi" w:hAnsiTheme="minorHAnsi"/>
              </w:rPr>
              <w:t xml:space="preserve"> igr</w:t>
            </w:r>
            <w:r>
              <w:rPr>
                <w:rFonts w:asciiTheme="minorHAnsi" w:hAnsiTheme="minorHAnsi"/>
              </w:rPr>
              <w:t>u</w:t>
            </w:r>
            <w:r w:rsidR="00B51427" w:rsidRPr="00B51427">
              <w:rPr>
                <w:rFonts w:asciiTheme="minorHAnsi" w:hAnsiTheme="minorHAnsi"/>
              </w:rPr>
              <w:t xml:space="preserve"> asocijacija kojoj </w:t>
            </w:r>
            <w:r>
              <w:rPr>
                <w:rFonts w:asciiTheme="minorHAnsi" w:hAnsiTheme="minorHAnsi"/>
              </w:rPr>
              <w:t>je</w:t>
            </w:r>
            <w:r w:rsidR="00B51427" w:rsidRPr="00B51427">
              <w:rPr>
                <w:rFonts w:asciiTheme="minorHAnsi" w:hAnsiTheme="minorHAnsi"/>
              </w:rPr>
              <w:t xml:space="preserve"> konačno rješenje HLAPIĆ i GITA</w:t>
            </w:r>
            <w:r>
              <w:rPr>
                <w:rFonts w:asciiTheme="minorHAnsi" w:hAnsiTheme="minorHAnsi"/>
              </w:rPr>
              <w:t>.</w:t>
            </w:r>
          </w:p>
          <w:p w14:paraId="6456E196" w14:textId="57CAB569" w:rsidR="00B51427" w:rsidRPr="000445AD" w:rsidRDefault="005B37DA" w:rsidP="00B51427">
            <w:pPr>
              <w:pStyle w:val="Tekst01"/>
              <w:spacing w:after="100" w:afterAutospacing="1" w:line="276" w:lineRule="auto"/>
              <w:rPr>
                <w:rFonts w:asciiTheme="minorHAnsi" w:hAnsiTheme="minorHAnsi"/>
                <w:i/>
              </w:rPr>
            </w:pPr>
            <w:r>
              <w:rPr>
                <w:rFonts w:asciiTheme="minorHAnsi" w:hAnsiTheme="minorHAnsi"/>
              </w:rPr>
              <w:t>N</w:t>
            </w:r>
            <w:r w:rsidR="00B51427" w:rsidRPr="00B51427">
              <w:rPr>
                <w:rFonts w:asciiTheme="minorHAnsi" w:hAnsiTheme="minorHAnsi"/>
              </w:rPr>
              <w:t>akon otkrivenog</w:t>
            </w:r>
            <w:r w:rsidR="00BF6A97">
              <w:rPr>
                <w:rFonts w:asciiTheme="minorHAnsi" w:hAnsiTheme="minorHAnsi"/>
              </w:rPr>
              <w:t xml:space="preserve">a </w:t>
            </w:r>
            <w:r w:rsidR="00B51427" w:rsidRPr="00B51427">
              <w:rPr>
                <w:rFonts w:asciiTheme="minorHAnsi" w:hAnsiTheme="minorHAnsi"/>
              </w:rPr>
              <w:t xml:space="preserve">rješenja učenicima se mogu postaviti pitanja: </w:t>
            </w:r>
            <w:r w:rsidR="00B51427" w:rsidRPr="00B51427">
              <w:rPr>
                <w:rFonts w:asciiTheme="minorHAnsi" w:hAnsiTheme="minorHAnsi"/>
                <w:i/>
              </w:rPr>
              <w:t>Jes</w:t>
            </w:r>
            <w:r w:rsidR="00D855BF">
              <w:rPr>
                <w:rFonts w:asciiTheme="minorHAnsi" w:hAnsiTheme="minorHAnsi"/>
                <w:i/>
              </w:rPr>
              <w:t>te</w:t>
            </w:r>
            <w:r w:rsidR="00B51427" w:rsidRPr="00B51427">
              <w:rPr>
                <w:rFonts w:asciiTheme="minorHAnsi" w:hAnsiTheme="minorHAnsi"/>
                <w:i/>
              </w:rPr>
              <w:t xml:space="preserve"> li ikad </w:t>
            </w:r>
            <w:r w:rsidR="00BF6A97">
              <w:rPr>
                <w:rFonts w:asciiTheme="minorHAnsi" w:hAnsiTheme="minorHAnsi"/>
                <w:i/>
              </w:rPr>
              <w:t>bil</w:t>
            </w:r>
            <w:r w:rsidR="00D855BF">
              <w:rPr>
                <w:rFonts w:asciiTheme="minorHAnsi" w:hAnsiTheme="minorHAnsi"/>
                <w:i/>
              </w:rPr>
              <w:t>i</w:t>
            </w:r>
            <w:r w:rsidR="00B51427" w:rsidRPr="00B51427">
              <w:rPr>
                <w:rFonts w:asciiTheme="minorHAnsi" w:hAnsiTheme="minorHAnsi"/>
                <w:i/>
              </w:rPr>
              <w:t xml:space="preserve"> nepravedno optužen</w:t>
            </w:r>
            <w:r w:rsidR="00D855BF">
              <w:rPr>
                <w:rFonts w:asciiTheme="minorHAnsi" w:hAnsiTheme="minorHAnsi"/>
                <w:i/>
              </w:rPr>
              <w:t>i</w:t>
            </w:r>
            <w:r w:rsidR="00B51427" w:rsidRPr="00B51427">
              <w:rPr>
                <w:rFonts w:asciiTheme="minorHAnsi" w:hAnsiTheme="minorHAnsi"/>
                <w:i/>
              </w:rPr>
              <w:t xml:space="preserve"> za nešto što nis</w:t>
            </w:r>
            <w:r w:rsidR="00D855BF">
              <w:rPr>
                <w:rFonts w:asciiTheme="minorHAnsi" w:hAnsiTheme="minorHAnsi"/>
                <w:i/>
              </w:rPr>
              <w:t xml:space="preserve">te </w:t>
            </w:r>
            <w:r w:rsidR="00B51427" w:rsidRPr="00B51427">
              <w:rPr>
                <w:rFonts w:asciiTheme="minorHAnsi" w:hAnsiTheme="minorHAnsi"/>
                <w:i/>
              </w:rPr>
              <w:t>učini</w:t>
            </w:r>
            <w:r w:rsidR="00D855BF">
              <w:rPr>
                <w:rFonts w:asciiTheme="minorHAnsi" w:hAnsiTheme="minorHAnsi"/>
                <w:i/>
              </w:rPr>
              <w:t>li</w:t>
            </w:r>
            <w:r w:rsidR="00B51427" w:rsidRPr="00B51427">
              <w:rPr>
                <w:rFonts w:asciiTheme="minorHAnsi" w:hAnsiTheme="minorHAnsi"/>
                <w:i/>
              </w:rPr>
              <w:t xml:space="preserve">? </w:t>
            </w:r>
            <w:r>
              <w:rPr>
                <w:rFonts w:asciiTheme="minorHAnsi" w:hAnsiTheme="minorHAnsi"/>
                <w:i/>
              </w:rPr>
              <w:t>Ispripovijedaj</w:t>
            </w:r>
            <w:r w:rsidR="00D855BF">
              <w:rPr>
                <w:rFonts w:asciiTheme="minorHAnsi" w:hAnsiTheme="minorHAnsi"/>
                <w:i/>
              </w:rPr>
              <w:t>te</w:t>
            </w:r>
            <w:r w:rsidR="00B51427" w:rsidRPr="00B51427">
              <w:rPr>
                <w:rFonts w:asciiTheme="minorHAnsi" w:hAnsiTheme="minorHAnsi"/>
                <w:i/>
              </w:rPr>
              <w:t xml:space="preserve">. Što je za </w:t>
            </w:r>
            <w:r w:rsidR="00D855BF">
              <w:rPr>
                <w:rFonts w:asciiTheme="minorHAnsi" w:hAnsiTheme="minorHAnsi"/>
                <w:i/>
              </w:rPr>
              <w:t>vas</w:t>
            </w:r>
            <w:r w:rsidR="00B51427" w:rsidRPr="00B51427">
              <w:rPr>
                <w:rFonts w:asciiTheme="minorHAnsi" w:hAnsiTheme="minorHAnsi"/>
                <w:i/>
              </w:rPr>
              <w:t xml:space="preserve"> pustolovina? </w:t>
            </w:r>
            <w:r>
              <w:rPr>
                <w:rFonts w:asciiTheme="minorHAnsi" w:hAnsiTheme="minorHAnsi"/>
                <w:i/>
              </w:rPr>
              <w:t>Ispripovijedaj</w:t>
            </w:r>
            <w:r w:rsidR="00D855BF">
              <w:rPr>
                <w:rFonts w:asciiTheme="minorHAnsi" w:hAnsiTheme="minorHAnsi"/>
                <w:i/>
              </w:rPr>
              <w:t>te</w:t>
            </w:r>
            <w:r w:rsidR="00B51427" w:rsidRPr="00B51427">
              <w:rPr>
                <w:rFonts w:asciiTheme="minorHAnsi" w:hAnsiTheme="minorHAnsi"/>
                <w:i/>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4192915" w14:textId="77777777" w:rsidR="00EC0FD6" w:rsidRDefault="00EC0FD6" w:rsidP="00B51427">
            <w:pPr>
              <w:pStyle w:val="Tekst01"/>
              <w:spacing w:line="276" w:lineRule="auto"/>
              <w:rPr>
                <w:rFonts w:asciiTheme="minorHAnsi" w:hAnsiTheme="minorHAnsi"/>
              </w:rPr>
            </w:pPr>
          </w:p>
          <w:p w14:paraId="0449F28F" w14:textId="77777777" w:rsidR="00EC0FD6" w:rsidRDefault="001C0FC3" w:rsidP="00B51427">
            <w:pPr>
              <w:pStyle w:val="Tekst01"/>
              <w:spacing w:line="276" w:lineRule="auto"/>
              <w:rPr>
                <w:rFonts w:asciiTheme="minorHAnsi" w:hAnsiTheme="minorHAnsi"/>
              </w:rPr>
            </w:pPr>
            <w:r w:rsidRPr="001C0FC3">
              <w:rPr>
                <w:rFonts w:asciiTheme="minorHAnsi" w:hAnsiTheme="minorHAnsi"/>
              </w:rPr>
              <w:t>uku D.2.1.</w:t>
            </w:r>
          </w:p>
          <w:p w14:paraId="23EB0907" w14:textId="77777777" w:rsidR="00EC0FD6" w:rsidRDefault="00EC0FD6" w:rsidP="00B51427">
            <w:pPr>
              <w:pStyle w:val="Tekst01"/>
              <w:spacing w:line="276" w:lineRule="auto"/>
              <w:rPr>
                <w:rFonts w:asciiTheme="minorHAnsi" w:hAnsiTheme="minorHAnsi"/>
              </w:rPr>
            </w:pPr>
          </w:p>
          <w:p w14:paraId="0AC62A69" w14:textId="77777777" w:rsidR="00B51427" w:rsidRDefault="00EC0FD6" w:rsidP="00B51427">
            <w:pPr>
              <w:pStyle w:val="Tekst01"/>
              <w:spacing w:line="276" w:lineRule="auto"/>
              <w:rPr>
                <w:rFonts w:asciiTheme="minorHAnsi" w:hAnsiTheme="minorHAnsi"/>
              </w:rPr>
            </w:pPr>
            <w:r w:rsidRPr="00432296">
              <w:rPr>
                <w:rFonts w:asciiTheme="minorHAnsi" w:hAnsiTheme="minorHAnsi"/>
              </w:rPr>
              <w:t>OŠ HJ B.3.1.</w:t>
            </w:r>
          </w:p>
          <w:p w14:paraId="6F55C1F4" w14:textId="77777777" w:rsidR="00E85C30" w:rsidRPr="00B51427" w:rsidRDefault="00E85C30" w:rsidP="00B51427">
            <w:pPr>
              <w:pStyle w:val="Tekst01"/>
              <w:spacing w:line="276" w:lineRule="auto"/>
              <w:rPr>
                <w:rFonts w:asciiTheme="minorHAnsi" w:hAnsiTheme="minorHAnsi"/>
              </w:rPr>
            </w:pPr>
            <w:r w:rsidRPr="00E85C30">
              <w:rPr>
                <w:rFonts w:asciiTheme="minorHAnsi" w:hAnsiTheme="minorHAnsi"/>
              </w:rPr>
              <w:t>osr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FE963E" w14:textId="77777777" w:rsidR="00B51427" w:rsidRPr="00B51427" w:rsidRDefault="00B51427" w:rsidP="00B51427">
            <w:pPr>
              <w:pStyle w:val="Tekst01"/>
              <w:spacing w:line="276" w:lineRule="auto"/>
              <w:rPr>
                <w:rFonts w:asciiTheme="minorHAnsi" w:hAnsiTheme="minorHAnsi"/>
              </w:rPr>
            </w:pPr>
          </w:p>
          <w:p w14:paraId="0CD691E2"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rad u skupini</w:t>
            </w:r>
          </w:p>
          <w:p w14:paraId="1EA737E9" w14:textId="77777777" w:rsidR="00B51427" w:rsidRPr="00B51427" w:rsidRDefault="00B51427" w:rsidP="00B51427">
            <w:pPr>
              <w:pStyle w:val="Tekst01"/>
              <w:spacing w:line="276" w:lineRule="auto"/>
              <w:rPr>
                <w:rFonts w:asciiTheme="minorHAnsi" w:hAnsiTheme="minorHAnsi"/>
              </w:rPr>
            </w:pPr>
          </w:p>
          <w:p w14:paraId="1018B0F3"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72B0803D"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C93271"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IZRAŽAVANJE DOŽIVLJAJA</w:t>
            </w:r>
          </w:p>
          <w:p w14:paraId="1FA111B0" w14:textId="474E5243" w:rsidR="00B51427" w:rsidRPr="00B51427" w:rsidRDefault="005B37DA" w:rsidP="00B51427">
            <w:pPr>
              <w:pStyle w:val="Tekst01"/>
              <w:spacing w:after="100" w:afterAutospacing="1" w:line="276" w:lineRule="auto"/>
              <w:rPr>
                <w:rFonts w:asciiTheme="minorHAnsi" w:hAnsiTheme="minorHAnsi"/>
              </w:rPr>
            </w:pPr>
            <w:r>
              <w:rPr>
                <w:rFonts w:asciiTheme="minorHAnsi" w:hAnsiTheme="minorHAnsi"/>
              </w:rPr>
              <w:t>O</w:t>
            </w:r>
            <w:r w:rsidR="00B51427" w:rsidRPr="00B51427">
              <w:rPr>
                <w:rFonts w:asciiTheme="minorHAnsi" w:hAnsiTheme="minorHAnsi"/>
              </w:rPr>
              <w:t>bjavljivanjem doživljaja cjelokupnog</w:t>
            </w:r>
            <w:r w:rsidR="00BF6A97">
              <w:rPr>
                <w:rFonts w:asciiTheme="minorHAnsi" w:hAnsiTheme="minorHAnsi"/>
              </w:rPr>
              <w:t>a</w:t>
            </w:r>
            <w:r w:rsidR="00B51427" w:rsidRPr="00B51427">
              <w:rPr>
                <w:rFonts w:asciiTheme="minorHAnsi" w:hAnsiTheme="minorHAnsi"/>
              </w:rPr>
              <w:t xml:space="preserve"> djela učiteljica</w:t>
            </w:r>
            <w:r w:rsidR="00BF6A97">
              <w:rPr>
                <w:rFonts w:asciiTheme="minorHAnsi" w:hAnsiTheme="minorHAnsi"/>
              </w:rPr>
              <w:t>/učitelj</w:t>
            </w:r>
            <w:r w:rsidR="00B51427" w:rsidRPr="00B51427">
              <w:rPr>
                <w:rFonts w:asciiTheme="minorHAnsi" w:hAnsiTheme="minorHAnsi"/>
              </w:rPr>
              <w:t xml:space="preserve"> može prepoznati kakva je bila učenikova samostalna recepcija djela (uspješna, neuspješna), kakve je dojmove i asocijacije stvori</w:t>
            </w:r>
            <w:r>
              <w:rPr>
                <w:rFonts w:asciiTheme="minorHAnsi" w:hAnsiTheme="minorHAnsi"/>
              </w:rPr>
              <w:t>l</w:t>
            </w:r>
            <w:r w:rsidR="00B51427" w:rsidRPr="00B51427">
              <w:rPr>
                <w:rFonts w:asciiTheme="minorHAnsi" w:hAnsiTheme="minorHAnsi"/>
              </w:rPr>
              <w:t xml:space="preserve">o i </w:t>
            </w:r>
            <w:r>
              <w:rPr>
                <w:rFonts w:asciiTheme="minorHAnsi" w:hAnsiTheme="minorHAnsi"/>
              </w:rPr>
              <w:t>u</w:t>
            </w:r>
            <w:r w:rsidR="00B51427" w:rsidRPr="00B51427">
              <w:rPr>
                <w:rFonts w:asciiTheme="minorHAnsi" w:hAnsiTheme="minorHAnsi"/>
              </w:rPr>
              <w:t xml:space="preserve"> kojoj je mjeri </w:t>
            </w:r>
            <w:r>
              <w:rPr>
                <w:rFonts w:asciiTheme="minorHAnsi" w:hAnsiTheme="minorHAnsi"/>
              </w:rPr>
              <w:t xml:space="preserve">ostvareno </w:t>
            </w:r>
            <w:r w:rsidR="00B51427" w:rsidRPr="00B51427">
              <w:rPr>
                <w:rFonts w:asciiTheme="minorHAnsi" w:hAnsiTheme="minorHAnsi"/>
              </w:rPr>
              <w:t>razumi</w:t>
            </w:r>
            <w:r>
              <w:rPr>
                <w:rFonts w:asciiTheme="minorHAnsi" w:hAnsiTheme="minorHAnsi"/>
              </w:rPr>
              <w:t>jevanje</w:t>
            </w:r>
            <w:r w:rsidR="00B51427" w:rsidRPr="00B51427">
              <w:rPr>
                <w:rFonts w:asciiTheme="minorHAnsi" w:hAnsiTheme="minorHAnsi"/>
              </w:rPr>
              <w:t xml:space="preserve"> sadržaj</w:t>
            </w:r>
            <w:r>
              <w:rPr>
                <w:rFonts w:asciiTheme="minorHAnsi" w:hAnsiTheme="minorHAnsi"/>
              </w:rPr>
              <w:t>a</w:t>
            </w:r>
            <w:r w:rsidR="00B51427" w:rsidRPr="00B51427">
              <w:rPr>
                <w:rFonts w:asciiTheme="minorHAnsi" w:hAnsiTheme="minorHAnsi"/>
              </w:rPr>
              <w:t xml:space="preserve"> dječjeg</w:t>
            </w:r>
            <w:r w:rsidR="00BF6A97">
              <w:rPr>
                <w:rFonts w:asciiTheme="minorHAnsi" w:hAnsiTheme="minorHAnsi"/>
              </w:rPr>
              <w:t>a</w:t>
            </w:r>
            <w:r w:rsidR="00B51427" w:rsidRPr="00B51427">
              <w:rPr>
                <w:rFonts w:asciiTheme="minorHAnsi" w:hAnsiTheme="minorHAnsi"/>
              </w:rPr>
              <w:t xml:space="preserve"> romana</w:t>
            </w:r>
            <w:r>
              <w:rPr>
                <w:rFonts w:asciiTheme="minorHAnsi" w:hAnsiTheme="minorHAnsi"/>
              </w:rPr>
              <w:t>.</w:t>
            </w:r>
          </w:p>
          <w:p w14:paraId="01305180" w14:textId="5FF11532" w:rsidR="00B51427" w:rsidRPr="00CF6555" w:rsidRDefault="005B37DA" w:rsidP="00B51427">
            <w:pPr>
              <w:pStyle w:val="Tekst01"/>
              <w:spacing w:after="100" w:afterAutospacing="1" w:line="276" w:lineRule="auto"/>
              <w:rPr>
                <w:rFonts w:asciiTheme="minorHAnsi" w:hAnsiTheme="minorHAnsi" w:cs="Arial"/>
                <w:i/>
              </w:rPr>
            </w:pPr>
            <w:r>
              <w:rPr>
                <w:rFonts w:asciiTheme="minorHAnsi" w:hAnsiTheme="minorHAnsi"/>
              </w:rPr>
              <w:t>U</w:t>
            </w:r>
            <w:r w:rsidR="00B51427" w:rsidRPr="00B51427">
              <w:rPr>
                <w:rFonts w:asciiTheme="minorHAnsi" w:hAnsiTheme="minorHAnsi"/>
              </w:rPr>
              <w:t>čenicima se dopušta spontana reakcija i autentičan izričaj</w:t>
            </w:r>
            <w:r w:rsidR="00D855BF">
              <w:rPr>
                <w:rFonts w:asciiTheme="minorHAnsi" w:hAnsiTheme="minorHAnsi"/>
              </w:rPr>
              <w:t>. D</w:t>
            </w:r>
            <w:r w:rsidR="00B51427" w:rsidRPr="00B51427">
              <w:rPr>
                <w:rFonts w:asciiTheme="minorHAnsi" w:hAnsiTheme="minorHAnsi"/>
              </w:rPr>
              <w:t xml:space="preserve">oživljaj se može potaknuti pitanjima: </w:t>
            </w:r>
            <w:r w:rsidR="00B51427" w:rsidRPr="00B51427">
              <w:rPr>
                <w:rFonts w:asciiTheme="minorHAnsi" w:hAnsiTheme="minorHAnsi" w:cs="Arial"/>
                <w:i/>
              </w:rPr>
              <w:t xml:space="preserve">Kako ti se sviđa djelo? Zašto roman nosi naslov „čudnovate zgode“? Koje su ti zgode bile najuzbudljivije? Koja je nepravda </w:t>
            </w:r>
            <w:r>
              <w:rPr>
                <w:rFonts w:asciiTheme="minorHAnsi" w:hAnsiTheme="minorHAnsi" w:cs="Arial"/>
                <w:i/>
              </w:rPr>
              <w:t>snašla</w:t>
            </w:r>
            <w:r w:rsidR="00B51427" w:rsidRPr="00B51427">
              <w:rPr>
                <w:rFonts w:asciiTheme="minorHAnsi" w:hAnsiTheme="minorHAnsi" w:cs="Arial"/>
                <w:i/>
              </w:rPr>
              <w:t xml:space="preserve"> Hlapića na početku romana? Kakve je pustolovine doživio Hlapić?</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5B356B2" w14:textId="77777777" w:rsidR="00EC0FD6" w:rsidRDefault="00EC0FD6" w:rsidP="00B51427">
            <w:pPr>
              <w:pStyle w:val="Tekst01"/>
              <w:spacing w:line="276" w:lineRule="auto"/>
              <w:rPr>
                <w:rFonts w:asciiTheme="minorHAnsi" w:hAnsiTheme="minorHAnsi"/>
              </w:rPr>
            </w:pPr>
          </w:p>
          <w:p w14:paraId="3C11B12C" w14:textId="77777777" w:rsidR="00EC0FD6" w:rsidRDefault="00EC0FD6" w:rsidP="00B51427">
            <w:pPr>
              <w:pStyle w:val="Tekst01"/>
              <w:spacing w:line="276" w:lineRule="auto"/>
              <w:rPr>
                <w:rFonts w:asciiTheme="minorHAnsi" w:hAnsiTheme="minorHAnsi"/>
              </w:rPr>
            </w:pPr>
          </w:p>
          <w:p w14:paraId="0DC6C75E" w14:textId="77777777" w:rsidR="00EC0FD6" w:rsidRDefault="00EC0FD6" w:rsidP="00B51427">
            <w:pPr>
              <w:pStyle w:val="Tekst01"/>
              <w:spacing w:line="276" w:lineRule="auto"/>
              <w:rPr>
                <w:rFonts w:asciiTheme="minorHAnsi" w:hAnsiTheme="minorHAnsi"/>
              </w:rPr>
            </w:pPr>
          </w:p>
          <w:p w14:paraId="1DDB2795" w14:textId="77777777" w:rsidR="00B51427" w:rsidRDefault="00EC0FD6" w:rsidP="00B51427">
            <w:pPr>
              <w:pStyle w:val="Tekst01"/>
              <w:spacing w:line="276" w:lineRule="auto"/>
              <w:rPr>
                <w:rFonts w:asciiTheme="minorHAnsi" w:hAnsiTheme="minorHAnsi"/>
              </w:rPr>
            </w:pPr>
            <w:r>
              <w:rPr>
                <w:rFonts w:asciiTheme="minorHAnsi" w:hAnsiTheme="minorHAnsi"/>
              </w:rPr>
              <w:t>OŠ HJ A.3.1.</w:t>
            </w:r>
          </w:p>
          <w:p w14:paraId="7B8A4F13" w14:textId="77777777" w:rsidR="001C0FC3" w:rsidRDefault="001C0FC3" w:rsidP="00B51427">
            <w:pPr>
              <w:pStyle w:val="Tekst01"/>
              <w:spacing w:line="276" w:lineRule="auto"/>
              <w:rPr>
                <w:rFonts w:asciiTheme="minorHAnsi" w:hAnsiTheme="minorHAnsi"/>
              </w:rPr>
            </w:pPr>
            <w:r w:rsidRPr="00432296">
              <w:rPr>
                <w:rFonts w:asciiTheme="minorHAnsi" w:hAnsiTheme="minorHAnsi"/>
              </w:rPr>
              <w:t>OŠ HJ B.3.1.</w:t>
            </w:r>
          </w:p>
          <w:p w14:paraId="040884D7" w14:textId="77777777" w:rsidR="00F4655C" w:rsidRPr="00B51427" w:rsidRDefault="00F4655C" w:rsidP="00B51427">
            <w:pPr>
              <w:pStyle w:val="Tekst01"/>
              <w:spacing w:line="276" w:lineRule="auto"/>
              <w:rPr>
                <w:rFonts w:asciiTheme="minorHAnsi" w:hAnsiTheme="minorHAnsi"/>
              </w:rPr>
            </w:pPr>
            <w:r w:rsidRPr="00F4655C">
              <w:rPr>
                <w:rFonts w:asciiTheme="minorHAnsi" w:hAnsiTheme="minorHAnsi"/>
              </w:rPr>
              <w:t>osr A.2.3.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DCE62D" w14:textId="77777777" w:rsidR="00B51427" w:rsidRPr="00B51427" w:rsidRDefault="00B51427" w:rsidP="00B51427">
            <w:pPr>
              <w:pStyle w:val="Tekst01"/>
              <w:spacing w:line="276" w:lineRule="auto"/>
              <w:rPr>
                <w:rFonts w:asciiTheme="minorHAnsi" w:hAnsiTheme="minorHAnsi"/>
              </w:rPr>
            </w:pPr>
          </w:p>
          <w:p w14:paraId="16771D6C"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63BE1BBA"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34935A" w14:textId="249FCE87" w:rsidR="00B51427" w:rsidRPr="00B51427" w:rsidRDefault="00B51427" w:rsidP="00B51427">
            <w:pPr>
              <w:pStyle w:val="Tekst01"/>
              <w:spacing w:line="276" w:lineRule="auto"/>
              <w:rPr>
                <w:rFonts w:asciiTheme="minorHAnsi" w:hAnsiTheme="minorHAnsi"/>
              </w:rPr>
            </w:pPr>
            <w:r w:rsidRPr="00B51427">
              <w:rPr>
                <w:rFonts w:asciiTheme="minorHAnsi" w:hAnsiTheme="minorHAnsi"/>
              </w:rPr>
              <w:t>NAJAVA I LOKALIZACIJA KNJIŽEVNOG</w:t>
            </w:r>
            <w:r w:rsidR="00BF6A97">
              <w:rPr>
                <w:rFonts w:asciiTheme="minorHAnsi" w:hAnsiTheme="minorHAnsi"/>
              </w:rPr>
              <w:t>A</w:t>
            </w:r>
            <w:r w:rsidRPr="00B51427">
              <w:rPr>
                <w:rFonts w:asciiTheme="minorHAnsi" w:hAnsiTheme="minorHAnsi"/>
              </w:rPr>
              <w:t xml:space="preserve"> DJELA</w:t>
            </w:r>
          </w:p>
          <w:p w14:paraId="1405D2D1" w14:textId="3054D394" w:rsidR="00B51427" w:rsidRPr="005B37DA" w:rsidRDefault="005B37DA" w:rsidP="00B51427">
            <w:pPr>
              <w:pStyle w:val="Tekst01"/>
              <w:spacing w:after="100" w:afterAutospacing="1" w:line="276" w:lineRule="auto"/>
              <w:rPr>
                <w:rFonts w:asciiTheme="minorHAnsi" w:hAnsiTheme="minorHAnsi"/>
                <w:iCs/>
              </w:rPr>
            </w:pPr>
            <w:r>
              <w:rPr>
                <w:rFonts w:asciiTheme="minorHAnsi" w:hAnsiTheme="minorHAnsi"/>
              </w:rPr>
              <w:t>Učiteljica/učitelj u</w:t>
            </w:r>
            <w:r w:rsidR="00B51427" w:rsidRPr="00B51427">
              <w:rPr>
                <w:rFonts w:asciiTheme="minorHAnsi" w:hAnsiTheme="minorHAnsi"/>
              </w:rPr>
              <w:t>čenicima ć</w:t>
            </w:r>
            <w:r>
              <w:rPr>
                <w:rFonts w:asciiTheme="minorHAnsi" w:hAnsiTheme="minorHAnsi"/>
              </w:rPr>
              <w:t>e</w:t>
            </w:r>
            <w:r w:rsidR="00B51427" w:rsidRPr="00B51427">
              <w:rPr>
                <w:rFonts w:asciiTheme="minorHAnsi" w:hAnsiTheme="minorHAnsi"/>
              </w:rPr>
              <w:t xml:space="preserve"> pročitati ulomak u kojem</w:t>
            </w:r>
            <w:r w:rsidR="00BF6A97">
              <w:rPr>
                <w:rFonts w:asciiTheme="minorHAnsi" w:hAnsiTheme="minorHAnsi"/>
              </w:rPr>
              <w:t>u</w:t>
            </w:r>
            <w:r w:rsidR="00B51427" w:rsidRPr="00B51427">
              <w:rPr>
                <w:rFonts w:asciiTheme="minorHAnsi" w:hAnsiTheme="minorHAnsi"/>
              </w:rPr>
              <w:t xml:space="preserve"> autorica objašnjava kako je dobila ideju za Hlapićev lik: </w:t>
            </w:r>
            <w:r w:rsidR="00B51427" w:rsidRPr="005B37DA">
              <w:rPr>
                <w:rFonts w:asciiTheme="minorHAnsi" w:hAnsiTheme="minorHAnsi"/>
              </w:rPr>
              <w:t>„J</w:t>
            </w:r>
            <w:r w:rsidR="00B51427" w:rsidRPr="005B37DA">
              <w:rPr>
                <w:rFonts w:asciiTheme="minorHAnsi" w:hAnsiTheme="minorHAnsi"/>
                <w:iCs/>
              </w:rPr>
              <w:t xml:space="preserve">ednog me je proljeća zanimao neki mali, vanredno skladni opančarski šegrt, bucmastog i uvijek nasmijanog lica, a jasnih, čestitih i veselih očiju. Slijedila sam tijekom nekoliko nedjelja njegovo žustro poslovanje na pijaci našeg malog grada. Kad bi sa svojim drugom nosio na dugačkoj motki poredane opanke da ih izloži pod šatorom, sklizali su opanci sve polako po motki prema malome, jer je nosio prvi kraj motke, a bio je mnogo niži od svog druga. Konačno je gotovo sav teret ležao na leđima malog </w:t>
            </w:r>
            <w:r w:rsidR="00BF6A97" w:rsidRPr="005B37DA">
              <w:rPr>
                <w:rFonts w:asciiTheme="minorHAnsi" w:hAnsiTheme="minorHAnsi"/>
                <w:iCs/>
              </w:rPr>
              <w:t>H</w:t>
            </w:r>
            <w:r w:rsidR="00B51427" w:rsidRPr="005B37DA">
              <w:rPr>
                <w:rFonts w:asciiTheme="minorHAnsi" w:hAnsiTheme="minorHAnsi"/>
                <w:iCs/>
              </w:rPr>
              <w:t>lap</w:t>
            </w:r>
            <w:r w:rsidR="00BF6A97" w:rsidRPr="005B37DA">
              <w:rPr>
                <w:rFonts w:asciiTheme="minorHAnsi" w:hAnsiTheme="minorHAnsi"/>
                <w:iCs/>
              </w:rPr>
              <w:t>ić</w:t>
            </w:r>
            <w:r w:rsidR="00B51427" w:rsidRPr="005B37DA">
              <w:rPr>
                <w:rFonts w:asciiTheme="minorHAnsi" w:hAnsiTheme="minorHAnsi"/>
                <w:iCs/>
              </w:rPr>
              <w:t>a</w:t>
            </w:r>
            <w:r w:rsidR="00BF6A97" w:rsidRPr="005B37DA">
              <w:rPr>
                <w:rFonts w:asciiTheme="minorHAnsi" w:hAnsiTheme="minorHAnsi"/>
                <w:iCs/>
              </w:rPr>
              <w:t xml:space="preserve">, </w:t>
            </w:r>
            <w:r w:rsidR="00B51427" w:rsidRPr="005B37DA">
              <w:rPr>
                <w:rFonts w:asciiTheme="minorHAnsi" w:hAnsiTheme="minorHAnsi"/>
                <w:iCs/>
              </w:rPr>
              <w:t xml:space="preserve">no on </w:t>
            </w:r>
            <w:r w:rsidR="00B51427" w:rsidRPr="005B37DA">
              <w:rPr>
                <w:rFonts w:asciiTheme="minorHAnsi" w:hAnsiTheme="minorHAnsi"/>
                <w:iCs/>
              </w:rPr>
              <w:lastRenderedPageBreak/>
              <w:t>je i nadalje fućkao, a njegovo garavo, dobrano zamusano, no još više nasmijano lice, nije odavalo nikakve gorčine nad ovom nepravednom podjelom tereta...“</w:t>
            </w:r>
          </w:p>
          <w:p w14:paraId="3E755DCA" w14:textId="42D28716" w:rsidR="00B51427" w:rsidRPr="00B51427" w:rsidRDefault="005B37DA" w:rsidP="00B51427">
            <w:pPr>
              <w:spacing w:after="100" w:afterAutospacing="1"/>
              <w:rPr>
                <w:rFonts w:asciiTheme="minorHAnsi" w:hAnsiTheme="minorHAnsi" w:cs="Arial"/>
                <w:sz w:val="20"/>
                <w:szCs w:val="20"/>
              </w:rPr>
            </w:pPr>
            <w:r>
              <w:rPr>
                <w:rFonts w:asciiTheme="minorHAnsi" w:hAnsiTheme="minorHAnsi" w:cs="Arial"/>
                <w:sz w:val="20"/>
                <w:szCs w:val="20"/>
              </w:rPr>
              <w:t xml:space="preserve">Slijedi </w:t>
            </w:r>
            <w:r w:rsidR="00B51427" w:rsidRPr="00B51427">
              <w:rPr>
                <w:rFonts w:asciiTheme="minorHAnsi" w:hAnsiTheme="minorHAnsi" w:cs="Arial"/>
                <w:sz w:val="20"/>
                <w:szCs w:val="20"/>
              </w:rPr>
              <w:t>najav</w:t>
            </w:r>
            <w:r>
              <w:rPr>
                <w:rFonts w:asciiTheme="minorHAnsi" w:hAnsiTheme="minorHAnsi" w:cs="Arial"/>
                <w:sz w:val="20"/>
                <w:szCs w:val="20"/>
              </w:rPr>
              <w:t>a</w:t>
            </w:r>
            <w:r w:rsidR="00B51427" w:rsidRPr="00B51427">
              <w:rPr>
                <w:rFonts w:asciiTheme="minorHAnsi" w:hAnsiTheme="minorHAnsi" w:cs="Arial"/>
                <w:sz w:val="20"/>
                <w:szCs w:val="20"/>
              </w:rPr>
              <w:t xml:space="preserve"> interpretacij</w:t>
            </w:r>
            <w:r>
              <w:rPr>
                <w:rFonts w:asciiTheme="minorHAnsi" w:hAnsiTheme="minorHAnsi" w:cs="Arial"/>
                <w:sz w:val="20"/>
                <w:szCs w:val="20"/>
              </w:rPr>
              <w:t>e</w:t>
            </w:r>
            <w:r w:rsidR="00B51427" w:rsidRPr="00B51427">
              <w:rPr>
                <w:rFonts w:asciiTheme="minorHAnsi" w:hAnsiTheme="minorHAnsi" w:cs="Arial"/>
                <w:sz w:val="20"/>
                <w:szCs w:val="20"/>
              </w:rPr>
              <w:t xml:space="preserve"> dječjeg</w:t>
            </w:r>
            <w:r w:rsidR="00BF6A97">
              <w:rPr>
                <w:rFonts w:asciiTheme="minorHAnsi" w:hAnsiTheme="minorHAnsi" w:cs="Arial"/>
                <w:sz w:val="20"/>
                <w:szCs w:val="20"/>
              </w:rPr>
              <w:t>a</w:t>
            </w:r>
            <w:r w:rsidR="00B51427" w:rsidRPr="00B51427">
              <w:rPr>
                <w:rFonts w:asciiTheme="minorHAnsi" w:hAnsiTheme="minorHAnsi" w:cs="Arial"/>
                <w:sz w:val="20"/>
                <w:szCs w:val="20"/>
              </w:rPr>
              <w:t xml:space="preserve"> romana </w:t>
            </w:r>
            <w:r w:rsidR="00B51427" w:rsidRPr="00B51427">
              <w:rPr>
                <w:rFonts w:asciiTheme="minorHAnsi" w:hAnsiTheme="minorHAnsi" w:cs="Arial"/>
                <w:i/>
                <w:sz w:val="20"/>
                <w:szCs w:val="20"/>
              </w:rPr>
              <w:t>Čudnovate zgode šegrta Hlapića</w:t>
            </w:r>
            <w:r w:rsidR="00B51427" w:rsidRPr="00B51427">
              <w:rPr>
                <w:rFonts w:asciiTheme="minorHAnsi" w:hAnsiTheme="minorHAnsi" w:cs="Arial"/>
                <w:sz w:val="20"/>
                <w:szCs w:val="20"/>
              </w:rPr>
              <w:t xml:space="preserve"> Ivane Brlić-Mažuranić</w:t>
            </w:r>
            <w:r>
              <w:rPr>
                <w:rFonts w:asciiTheme="minorHAnsi" w:hAnsiTheme="minorHAnsi" w:cs="Arial"/>
                <w:sz w:val="20"/>
                <w:szCs w:val="20"/>
              </w:rPr>
              <w:t xml:space="preserve"> i</w:t>
            </w:r>
            <w:r w:rsidR="00B51427" w:rsidRPr="00B51427">
              <w:rPr>
                <w:rFonts w:asciiTheme="minorHAnsi" w:hAnsiTheme="minorHAnsi" w:cs="Arial"/>
                <w:sz w:val="20"/>
                <w:szCs w:val="20"/>
              </w:rPr>
              <w:t xml:space="preserve"> zapis</w:t>
            </w:r>
            <w:r>
              <w:rPr>
                <w:rFonts w:asciiTheme="minorHAnsi" w:hAnsiTheme="minorHAnsi" w:cs="Arial"/>
                <w:sz w:val="20"/>
                <w:szCs w:val="20"/>
              </w:rPr>
              <w:t>ivanje</w:t>
            </w:r>
            <w:r w:rsidR="00B51427" w:rsidRPr="00B51427">
              <w:rPr>
                <w:rFonts w:asciiTheme="minorHAnsi" w:hAnsiTheme="minorHAnsi" w:cs="Arial"/>
                <w:sz w:val="20"/>
                <w:szCs w:val="20"/>
              </w:rPr>
              <w:t xml:space="preserve"> naslov</w:t>
            </w:r>
            <w:r>
              <w:rPr>
                <w:rFonts w:asciiTheme="minorHAnsi" w:hAnsiTheme="minorHAnsi" w:cs="Arial"/>
                <w:sz w:val="20"/>
                <w:szCs w:val="20"/>
              </w:rPr>
              <w:t>a</w:t>
            </w:r>
            <w:r w:rsidR="00B51427" w:rsidRPr="00B51427">
              <w:rPr>
                <w:rFonts w:asciiTheme="minorHAnsi" w:hAnsiTheme="minorHAnsi" w:cs="Arial"/>
                <w:sz w:val="20"/>
                <w:szCs w:val="20"/>
              </w:rPr>
              <w:t xml:space="preserve"> i autor</w:t>
            </w:r>
            <w:r>
              <w:rPr>
                <w:rFonts w:asciiTheme="minorHAnsi" w:hAnsiTheme="minorHAnsi" w:cs="Arial"/>
                <w:sz w:val="20"/>
                <w:szCs w:val="20"/>
              </w:rPr>
              <w:t>ice</w:t>
            </w:r>
            <w:r w:rsidR="00B51427" w:rsidRPr="00B51427">
              <w:rPr>
                <w:rFonts w:asciiTheme="minorHAnsi" w:hAnsiTheme="minorHAnsi" w:cs="Arial"/>
                <w:sz w:val="20"/>
                <w:szCs w:val="20"/>
              </w:rPr>
              <w:t xml:space="preserve"> na ploč</w:t>
            </w:r>
            <w:r w:rsidR="00BF6A97">
              <w:rPr>
                <w:rFonts w:asciiTheme="minorHAnsi" w:hAnsiTheme="minorHAnsi" w:cs="Arial"/>
                <w:sz w:val="20"/>
                <w:szCs w:val="20"/>
              </w:rPr>
              <w:t>u</w:t>
            </w:r>
            <w:r>
              <w:rPr>
                <w:rFonts w:asciiTheme="minorHAnsi" w:hAnsiTheme="minorHAnsi" w:cs="Arial"/>
                <w:sz w:val="20"/>
                <w:szCs w:val="20"/>
              </w:rPr>
              <w:t>.</w:t>
            </w:r>
          </w:p>
          <w:p w14:paraId="379BDB43" w14:textId="72E985EB" w:rsidR="00B51427" w:rsidRPr="00B51427" w:rsidRDefault="00B51427" w:rsidP="00B51427">
            <w:pPr>
              <w:spacing w:after="0"/>
              <w:ind w:left="142" w:hanging="142"/>
              <w:rPr>
                <w:rFonts w:asciiTheme="minorHAnsi" w:hAnsiTheme="minorHAnsi" w:cs="Arial"/>
                <w:i/>
                <w:sz w:val="20"/>
                <w:szCs w:val="20"/>
              </w:rPr>
            </w:pPr>
            <w:r w:rsidRPr="00B51427">
              <w:rPr>
                <w:rFonts w:asciiTheme="minorHAnsi" w:hAnsiTheme="minorHAnsi" w:cs="Arial"/>
                <w:i/>
                <w:sz w:val="20"/>
                <w:szCs w:val="20"/>
              </w:rPr>
              <w:t>Koja su obilježja dječjeg</w:t>
            </w:r>
            <w:r w:rsidR="00BF6A97">
              <w:rPr>
                <w:rFonts w:asciiTheme="minorHAnsi" w:hAnsiTheme="minorHAnsi" w:cs="Arial"/>
                <w:i/>
                <w:sz w:val="20"/>
                <w:szCs w:val="20"/>
              </w:rPr>
              <w:t>a</w:t>
            </w:r>
            <w:r w:rsidRPr="00B51427">
              <w:rPr>
                <w:rFonts w:asciiTheme="minorHAnsi" w:hAnsiTheme="minorHAnsi" w:cs="Arial"/>
                <w:i/>
                <w:sz w:val="20"/>
                <w:szCs w:val="20"/>
              </w:rPr>
              <w:t xml:space="preserve"> romana? Koje ste romane dosad pročitali? Koja su</w:t>
            </w:r>
          </w:p>
          <w:p w14:paraId="71375AC0" w14:textId="77777777" w:rsidR="00B51427" w:rsidRPr="00CF6555" w:rsidRDefault="00B51427" w:rsidP="00CF6555">
            <w:pPr>
              <w:spacing w:after="100" w:afterAutospacing="1"/>
              <w:ind w:left="142" w:hanging="142"/>
              <w:rPr>
                <w:rFonts w:asciiTheme="minorHAnsi" w:hAnsiTheme="minorHAnsi" w:cs="Arial"/>
                <w:sz w:val="20"/>
                <w:szCs w:val="20"/>
              </w:rPr>
            </w:pPr>
            <w:r w:rsidRPr="00B51427">
              <w:rPr>
                <w:rFonts w:asciiTheme="minorHAnsi" w:hAnsiTheme="minorHAnsi" w:cs="Arial"/>
                <w:i/>
                <w:sz w:val="20"/>
                <w:szCs w:val="20"/>
              </w:rPr>
              <w:t>obilježja bajke?</w:t>
            </w:r>
            <w:r w:rsidRPr="00B51427">
              <w:rPr>
                <w:rFonts w:asciiTheme="minorHAnsi" w:hAnsiTheme="minorHAnsi" w:cs="Arial"/>
                <w:sz w:val="20"/>
                <w:szCs w:val="20"/>
              </w:rPr>
              <w:tab/>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3A1678A" w14:textId="77777777" w:rsidR="00990A69" w:rsidRDefault="00990A69" w:rsidP="00B51427">
            <w:pPr>
              <w:pStyle w:val="Tekst01"/>
              <w:spacing w:line="276" w:lineRule="auto"/>
              <w:rPr>
                <w:rFonts w:asciiTheme="minorHAnsi" w:hAnsiTheme="minorHAnsi"/>
              </w:rPr>
            </w:pPr>
          </w:p>
          <w:p w14:paraId="120E19A3" w14:textId="77777777" w:rsidR="00990A69" w:rsidRDefault="001D50BD" w:rsidP="00B51427">
            <w:pPr>
              <w:pStyle w:val="Tekst01"/>
              <w:spacing w:line="276" w:lineRule="auto"/>
              <w:rPr>
                <w:rFonts w:asciiTheme="minorHAnsi" w:hAnsiTheme="minorHAnsi"/>
              </w:rPr>
            </w:pPr>
            <w:r w:rsidRPr="00432296">
              <w:rPr>
                <w:rFonts w:asciiTheme="minorHAnsi" w:hAnsiTheme="minorHAnsi"/>
              </w:rPr>
              <w:t>OŠ HJ B.3.1.</w:t>
            </w:r>
          </w:p>
          <w:p w14:paraId="41FA4979" w14:textId="77777777" w:rsidR="00990A69" w:rsidRDefault="00990A69" w:rsidP="00B51427">
            <w:pPr>
              <w:pStyle w:val="Tekst01"/>
              <w:spacing w:line="276" w:lineRule="auto"/>
              <w:rPr>
                <w:rFonts w:asciiTheme="minorHAnsi" w:hAnsiTheme="minorHAnsi"/>
              </w:rPr>
            </w:pPr>
          </w:p>
          <w:p w14:paraId="39E176D5" w14:textId="77777777" w:rsidR="00990A69" w:rsidRDefault="00990A69" w:rsidP="00B51427">
            <w:pPr>
              <w:pStyle w:val="Tekst01"/>
              <w:spacing w:line="276" w:lineRule="auto"/>
              <w:rPr>
                <w:rFonts w:asciiTheme="minorHAnsi" w:hAnsiTheme="minorHAnsi"/>
              </w:rPr>
            </w:pPr>
          </w:p>
          <w:p w14:paraId="199894FC" w14:textId="77777777" w:rsidR="00990A69" w:rsidRDefault="00990A69" w:rsidP="00B51427">
            <w:pPr>
              <w:pStyle w:val="Tekst01"/>
              <w:spacing w:line="276" w:lineRule="auto"/>
              <w:rPr>
                <w:rFonts w:asciiTheme="minorHAnsi" w:hAnsiTheme="minorHAnsi"/>
              </w:rPr>
            </w:pPr>
          </w:p>
          <w:p w14:paraId="0D984597" w14:textId="77777777" w:rsidR="00990A69" w:rsidRDefault="00990A69" w:rsidP="00B51427">
            <w:pPr>
              <w:pStyle w:val="Tekst01"/>
              <w:spacing w:line="276" w:lineRule="auto"/>
              <w:rPr>
                <w:rFonts w:asciiTheme="minorHAnsi" w:hAnsiTheme="minorHAnsi"/>
              </w:rPr>
            </w:pPr>
          </w:p>
          <w:p w14:paraId="25B2749E" w14:textId="77777777" w:rsidR="00990A69" w:rsidRDefault="00990A69" w:rsidP="00B51427">
            <w:pPr>
              <w:pStyle w:val="Tekst01"/>
              <w:spacing w:line="276" w:lineRule="auto"/>
              <w:rPr>
                <w:rFonts w:asciiTheme="minorHAnsi" w:hAnsiTheme="minorHAnsi"/>
              </w:rPr>
            </w:pPr>
          </w:p>
          <w:p w14:paraId="4A30A52B" w14:textId="77777777" w:rsidR="00990A69" w:rsidRDefault="00990A69" w:rsidP="00B51427">
            <w:pPr>
              <w:pStyle w:val="Tekst01"/>
              <w:spacing w:line="276" w:lineRule="auto"/>
              <w:rPr>
                <w:rFonts w:asciiTheme="minorHAnsi" w:hAnsiTheme="minorHAnsi"/>
              </w:rPr>
            </w:pPr>
          </w:p>
          <w:p w14:paraId="473D3F4F" w14:textId="77777777" w:rsidR="00990A69" w:rsidRDefault="00990A69" w:rsidP="00B51427">
            <w:pPr>
              <w:pStyle w:val="Tekst01"/>
              <w:spacing w:line="276" w:lineRule="auto"/>
              <w:rPr>
                <w:rFonts w:asciiTheme="minorHAnsi" w:hAnsiTheme="minorHAnsi"/>
              </w:rPr>
            </w:pPr>
          </w:p>
          <w:p w14:paraId="13B287A1" w14:textId="77777777" w:rsidR="00990A69" w:rsidRDefault="00990A69" w:rsidP="00B51427">
            <w:pPr>
              <w:pStyle w:val="Tekst01"/>
              <w:spacing w:line="276" w:lineRule="auto"/>
              <w:rPr>
                <w:rFonts w:asciiTheme="minorHAnsi" w:hAnsiTheme="minorHAnsi"/>
              </w:rPr>
            </w:pPr>
          </w:p>
          <w:p w14:paraId="4309DB5E" w14:textId="77777777" w:rsidR="00990A69" w:rsidRDefault="00990A69" w:rsidP="00B51427">
            <w:pPr>
              <w:pStyle w:val="Tekst01"/>
              <w:spacing w:line="276" w:lineRule="auto"/>
              <w:rPr>
                <w:rFonts w:asciiTheme="minorHAnsi" w:hAnsiTheme="minorHAnsi"/>
              </w:rPr>
            </w:pPr>
          </w:p>
          <w:p w14:paraId="6C31819C" w14:textId="77777777" w:rsidR="00990A69" w:rsidRDefault="00990A69" w:rsidP="00B51427">
            <w:pPr>
              <w:pStyle w:val="Tekst01"/>
              <w:spacing w:line="276" w:lineRule="auto"/>
              <w:rPr>
                <w:rFonts w:asciiTheme="minorHAnsi" w:hAnsiTheme="minorHAnsi"/>
              </w:rPr>
            </w:pPr>
          </w:p>
          <w:p w14:paraId="42461D0E" w14:textId="77777777" w:rsidR="00990A69" w:rsidRDefault="00990A69" w:rsidP="00B51427">
            <w:pPr>
              <w:pStyle w:val="Tekst01"/>
              <w:spacing w:line="276" w:lineRule="auto"/>
              <w:rPr>
                <w:rFonts w:asciiTheme="minorHAnsi" w:hAnsiTheme="minorHAnsi"/>
              </w:rPr>
            </w:pPr>
          </w:p>
          <w:p w14:paraId="16D584C5" w14:textId="77777777" w:rsidR="00990A69" w:rsidRDefault="00990A69" w:rsidP="00B51427">
            <w:pPr>
              <w:pStyle w:val="Tekst01"/>
              <w:spacing w:line="276" w:lineRule="auto"/>
              <w:rPr>
                <w:rFonts w:asciiTheme="minorHAnsi" w:hAnsiTheme="minorHAnsi"/>
              </w:rPr>
            </w:pPr>
          </w:p>
          <w:p w14:paraId="18533583" w14:textId="77777777" w:rsidR="00B51427" w:rsidRPr="00B51427" w:rsidRDefault="00EC0FD6" w:rsidP="00B51427">
            <w:pPr>
              <w:pStyle w:val="Tekst01"/>
              <w:spacing w:line="276" w:lineRule="auto"/>
              <w:rPr>
                <w:rFonts w:asciiTheme="minorHAnsi" w:hAnsiTheme="minorHAnsi"/>
              </w:rPr>
            </w:pPr>
            <w:r w:rsidRPr="00EC0FD6">
              <w:rPr>
                <w:rFonts w:asciiTheme="minorHAnsi" w:hAnsiTheme="minorHAnsi"/>
              </w:rPr>
              <w:t>OŠ HJ B.3.3</w:t>
            </w:r>
            <w:r>
              <w:rPr>
                <w:rFonts w:asciiTheme="minorHAnsi" w:hAnsiTheme="minorHAnsi"/>
              </w:rPr>
              <w:t>.</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38A20E" w14:textId="77777777" w:rsidR="00B51427" w:rsidRPr="00B51427" w:rsidRDefault="00B51427" w:rsidP="00B51427">
            <w:pPr>
              <w:pStyle w:val="Tekst01"/>
              <w:spacing w:line="276" w:lineRule="auto"/>
              <w:rPr>
                <w:rFonts w:asciiTheme="minorHAnsi" w:hAnsiTheme="minorHAnsi"/>
              </w:rPr>
            </w:pPr>
          </w:p>
          <w:p w14:paraId="56ADC728"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34A6A5E8"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F3A9261" w14:textId="77777777" w:rsidR="00B51427" w:rsidRPr="00B51427" w:rsidRDefault="00B51427" w:rsidP="00BF6A97">
            <w:pPr>
              <w:pStyle w:val="Tekst01"/>
              <w:rPr>
                <w:rFonts w:asciiTheme="minorHAnsi" w:hAnsiTheme="minorHAnsi"/>
              </w:rPr>
            </w:pPr>
            <w:r w:rsidRPr="00B51427">
              <w:rPr>
                <w:rFonts w:asciiTheme="minorHAnsi" w:hAnsiTheme="minorHAnsi"/>
              </w:rPr>
              <w:t>ZAJEDNIČKA INTERPRETACIJA</w:t>
            </w:r>
          </w:p>
          <w:p w14:paraId="550E449D" w14:textId="567D3706" w:rsidR="00B51427" w:rsidRPr="00B51427" w:rsidRDefault="005B37DA" w:rsidP="00BF6A97">
            <w:pPr>
              <w:pStyle w:val="Tekst01"/>
              <w:spacing w:after="100" w:afterAutospacing="1" w:line="276" w:lineRule="auto"/>
              <w:rPr>
                <w:rFonts w:asciiTheme="minorHAnsi" w:hAnsiTheme="minorHAnsi"/>
              </w:rPr>
            </w:pPr>
            <w:r>
              <w:rPr>
                <w:rFonts w:asciiTheme="minorHAnsi" w:hAnsiTheme="minorHAnsi"/>
              </w:rPr>
              <w:t>Učiteljica/učitelj</w:t>
            </w:r>
            <w:r w:rsidR="00BF6A97">
              <w:rPr>
                <w:rFonts w:asciiTheme="minorHAnsi" w:hAnsiTheme="minorHAnsi"/>
              </w:rPr>
              <w:t xml:space="preserve"> </w:t>
            </w:r>
            <w:r>
              <w:rPr>
                <w:rFonts w:asciiTheme="minorHAnsi" w:hAnsiTheme="minorHAnsi"/>
              </w:rPr>
              <w:t>imenuje</w:t>
            </w:r>
            <w:r w:rsidR="00B51427" w:rsidRPr="00B51427">
              <w:rPr>
                <w:rFonts w:asciiTheme="minorHAnsi" w:hAnsiTheme="minorHAnsi"/>
              </w:rPr>
              <w:t xml:space="preserve"> jedan lik, a učenici izlažu sve što znaju o tom</w:t>
            </w:r>
            <w:r w:rsidR="00167F43">
              <w:rPr>
                <w:rFonts w:asciiTheme="minorHAnsi" w:hAnsiTheme="minorHAnsi"/>
              </w:rPr>
              <w:t>e</w:t>
            </w:r>
            <w:r w:rsidR="00B51427" w:rsidRPr="00B51427">
              <w:rPr>
                <w:rFonts w:asciiTheme="minorHAnsi" w:hAnsiTheme="minorHAnsi"/>
              </w:rPr>
              <w:t xml:space="preserve"> liku</w:t>
            </w:r>
            <w:r w:rsidR="00BF6A97">
              <w:rPr>
                <w:rFonts w:asciiTheme="minorHAnsi" w:hAnsiTheme="minorHAnsi"/>
              </w:rPr>
              <w:t xml:space="preserve">: </w:t>
            </w:r>
            <w:r w:rsidR="00B51427" w:rsidRPr="00B51427">
              <w:rPr>
                <w:rFonts w:asciiTheme="minorHAnsi" w:hAnsiTheme="minorHAnsi"/>
              </w:rPr>
              <w:t>izgled, njegovo ponašanje, osobine, najzanimljiviji događaj, što se s njim dogodilo...</w:t>
            </w:r>
          </w:p>
          <w:p w14:paraId="1F6B2FC7" w14:textId="2EDBB205" w:rsidR="00B51427" w:rsidRPr="00B51427" w:rsidRDefault="00167F43" w:rsidP="00BF6A97">
            <w:pPr>
              <w:pStyle w:val="Tekst01"/>
              <w:spacing w:after="120" w:line="276" w:lineRule="auto"/>
              <w:rPr>
                <w:rFonts w:asciiTheme="minorHAnsi" w:hAnsiTheme="minorHAnsi"/>
              </w:rPr>
            </w:pPr>
            <w:r>
              <w:rPr>
                <w:rFonts w:asciiTheme="minorHAnsi" w:hAnsiTheme="minorHAnsi"/>
              </w:rPr>
              <w:t>R</w:t>
            </w:r>
            <w:r w:rsidR="00B51427" w:rsidRPr="00B51427">
              <w:rPr>
                <w:rFonts w:asciiTheme="minorHAnsi" w:hAnsiTheme="minorHAnsi"/>
              </w:rPr>
              <w:t>azgovor</w:t>
            </w:r>
            <w:r>
              <w:rPr>
                <w:rFonts w:asciiTheme="minorHAnsi" w:hAnsiTheme="minorHAnsi"/>
              </w:rPr>
              <w:t>om</w:t>
            </w:r>
            <w:r w:rsidR="00B51427" w:rsidRPr="00B51427">
              <w:rPr>
                <w:rFonts w:asciiTheme="minorHAnsi" w:hAnsiTheme="minorHAnsi"/>
              </w:rPr>
              <w:t xml:space="preserve"> se na taj način mogu ispraviti moguće zablude, krivi navodi, otkriti nejasnoće, poduprijeti mišljenja i sl.</w:t>
            </w:r>
          </w:p>
          <w:p w14:paraId="6E14989E" w14:textId="0CA970F5" w:rsidR="00B51427" w:rsidRPr="00B51427" w:rsidRDefault="00167F43" w:rsidP="00BF6A97">
            <w:pPr>
              <w:pStyle w:val="Tekst01"/>
              <w:spacing w:after="100" w:afterAutospacing="1" w:line="276" w:lineRule="auto"/>
              <w:rPr>
                <w:rFonts w:asciiTheme="minorHAnsi" w:hAnsiTheme="minorHAnsi"/>
              </w:rPr>
            </w:pPr>
            <w:r>
              <w:rPr>
                <w:rFonts w:asciiTheme="minorHAnsi" w:hAnsiTheme="minorHAnsi"/>
              </w:rPr>
              <w:t>P</w:t>
            </w:r>
            <w:r w:rsidR="00B51427" w:rsidRPr="00B51427">
              <w:rPr>
                <w:rFonts w:asciiTheme="minorHAnsi" w:hAnsiTheme="minorHAnsi"/>
              </w:rPr>
              <w:t>rimjerice, majstor Mrkonja: postolar kod kojeg</w:t>
            </w:r>
            <w:r w:rsidR="00BF6A97">
              <w:rPr>
                <w:rFonts w:asciiTheme="minorHAnsi" w:hAnsiTheme="minorHAnsi"/>
              </w:rPr>
              <w:t>a</w:t>
            </w:r>
            <w:r w:rsidR="00B51427" w:rsidRPr="00B51427">
              <w:rPr>
                <w:rFonts w:asciiTheme="minorHAnsi" w:hAnsiTheme="minorHAnsi"/>
              </w:rPr>
              <w:t xml:space="preserve"> je Hlapić bio šegrt, zao, strašan, velik, imao je kovrčavu kosu kao lav, duge brkove do ramena; bio </w:t>
            </w:r>
            <w:r>
              <w:rPr>
                <w:rFonts w:asciiTheme="minorHAnsi" w:hAnsiTheme="minorHAnsi"/>
              </w:rPr>
              <w:t xml:space="preserve">je </w:t>
            </w:r>
            <w:r w:rsidR="00B51427" w:rsidRPr="00B51427">
              <w:rPr>
                <w:rFonts w:asciiTheme="minorHAnsi" w:hAnsiTheme="minorHAnsi"/>
              </w:rPr>
              <w:t>tvrda srca, vrlo nepravedan; takav je bio jer mu se dogodila velika nesreća, izgubio je kćer na sajmu; pojavljuje se na početku i kraju romana i tijekom toga mijenja se u dobrog</w:t>
            </w:r>
            <w:r w:rsidR="00BF6A97">
              <w:rPr>
                <w:rFonts w:asciiTheme="minorHAnsi" w:hAnsiTheme="minorHAnsi"/>
              </w:rPr>
              <w:t>a</w:t>
            </w:r>
            <w:r w:rsidR="00B51427" w:rsidRPr="00B51427">
              <w:rPr>
                <w:rFonts w:asciiTheme="minorHAnsi" w:hAnsiTheme="minorHAnsi"/>
              </w:rPr>
              <w:t xml:space="preserve"> i očinski raspoloženog</w:t>
            </w:r>
            <w:r w:rsidR="00BF6A97">
              <w:rPr>
                <w:rFonts w:asciiTheme="minorHAnsi" w:hAnsiTheme="minorHAnsi"/>
              </w:rPr>
              <w:t>a</w:t>
            </w:r>
            <w:r w:rsidR="00B51427" w:rsidRPr="00B51427">
              <w:rPr>
                <w:rFonts w:asciiTheme="minorHAnsi" w:hAnsiTheme="minorHAnsi"/>
              </w:rPr>
              <w:t xml:space="preserve"> majstora</w:t>
            </w:r>
            <w:r>
              <w:rPr>
                <w:rFonts w:asciiTheme="minorHAnsi" w:hAnsiTheme="minorHAnsi"/>
              </w:rPr>
              <w:t>.</w:t>
            </w:r>
          </w:p>
          <w:p w14:paraId="272FCF80" w14:textId="253219D1" w:rsidR="00B51427" w:rsidRPr="00B51427" w:rsidRDefault="00167F43" w:rsidP="00BF6A97">
            <w:pPr>
              <w:pStyle w:val="Tekst01"/>
              <w:spacing w:after="100" w:afterAutospacing="1" w:line="276" w:lineRule="auto"/>
              <w:rPr>
                <w:rFonts w:asciiTheme="minorHAnsi" w:hAnsiTheme="minorHAnsi"/>
              </w:rPr>
            </w:pPr>
            <w:r>
              <w:rPr>
                <w:rFonts w:asciiTheme="minorHAnsi" w:hAnsiTheme="minorHAnsi"/>
              </w:rPr>
              <w:t>U</w:t>
            </w:r>
            <w:r w:rsidR="00B51427" w:rsidRPr="00B51427">
              <w:rPr>
                <w:rFonts w:asciiTheme="minorHAnsi" w:hAnsiTheme="minorHAnsi"/>
              </w:rPr>
              <w:t xml:space="preserve">čenici se tijekom interpretacije </w:t>
            </w:r>
            <w:r w:rsidRPr="00B51427">
              <w:rPr>
                <w:rFonts w:asciiTheme="minorHAnsi" w:hAnsiTheme="minorHAnsi"/>
              </w:rPr>
              <w:t xml:space="preserve">mogu </w:t>
            </w:r>
            <w:r w:rsidR="00B51427" w:rsidRPr="00B51427">
              <w:rPr>
                <w:rFonts w:asciiTheme="minorHAnsi" w:hAnsiTheme="minorHAnsi"/>
              </w:rPr>
              <w:t xml:space="preserve">služiti knjigom jer tamo mogu pronaći opis Hlapića (poglavlje </w:t>
            </w:r>
            <w:r w:rsidR="00B51427" w:rsidRPr="00B51427">
              <w:rPr>
                <w:rFonts w:asciiTheme="minorHAnsi" w:hAnsiTheme="minorHAnsi"/>
                <w:i/>
              </w:rPr>
              <w:t>Šegrt Hlapić</w:t>
            </w:r>
            <w:r w:rsidR="00B51427" w:rsidRPr="00B51427">
              <w:rPr>
                <w:rFonts w:asciiTheme="minorHAnsi" w:hAnsiTheme="minorHAnsi"/>
              </w:rPr>
              <w:t xml:space="preserve">), opis Gite (poglavlje </w:t>
            </w:r>
            <w:r w:rsidR="00B51427" w:rsidRPr="00B51427">
              <w:rPr>
                <w:rFonts w:asciiTheme="minorHAnsi" w:hAnsiTheme="minorHAnsi"/>
                <w:i/>
              </w:rPr>
              <w:t>Djevojčica na putu</w:t>
            </w:r>
            <w:r w:rsidR="00B51427" w:rsidRPr="00B51427">
              <w:rPr>
                <w:rFonts w:asciiTheme="minorHAnsi" w:hAnsiTheme="minorHAnsi"/>
              </w:rPr>
              <w:t>)</w:t>
            </w:r>
            <w:r>
              <w:rPr>
                <w:rFonts w:asciiTheme="minorHAnsi" w:hAnsiTheme="minorHAnsi"/>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0381CC4" w14:textId="77777777" w:rsidR="00861937" w:rsidRDefault="00861937" w:rsidP="00B51427">
            <w:pPr>
              <w:pStyle w:val="Tekst01"/>
              <w:spacing w:line="276" w:lineRule="auto"/>
              <w:rPr>
                <w:rFonts w:asciiTheme="minorHAnsi" w:hAnsiTheme="minorHAnsi"/>
              </w:rPr>
            </w:pPr>
          </w:p>
          <w:p w14:paraId="33B47F0B" w14:textId="77777777" w:rsidR="00861937" w:rsidRDefault="00861937" w:rsidP="00B51427">
            <w:pPr>
              <w:pStyle w:val="Tekst01"/>
              <w:spacing w:line="276" w:lineRule="auto"/>
              <w:rPr>
                <w:rFonts w:asciiTheme="minorHAnsi" w:hAnsiTheme="minorHAnsi"/>
              </w:rPr>
            </w:pPr>
            <w:r w:rsidRPr="00432296">
              <w:rPr>
                <w:rFonts w:asciiTheme="minorHAnsi" w:hAnsiTheme="minorHAnsi"/>
              </w:rPr>
              <w:t>OŠ HJ B.3.2.</w:t>
            </w:r>
          </w:p>
          <w:p w14:paraId="2E7A9BF1" w14:textId="77777777" w:rsidR="001D50BD" w:rsidRDefault="001D50BD" w:rsidP="00B51427">
            <w:pPr>
              <w:pStyle w:val="Tekst01"/>
              <w:spacing w:line="276" w:lineRule="auto"/>
              <w:rPr>
                <w:rFonts w:asciiTheme="minorHAnsi" w:hAnsiTheme="minorHAnsi"/>
              </w:rPr>
            </w:pPr>
            <w:r>
              <w:rPr>
                <w:rFonts w:asciiTheme="minorHAnsi" w:hAnsiTheme="minorHAnsi"/>
              </w:rPr>
              <w:t>OŠ HJ A.3.1.</w:t>
            </w:r>
          </w:p>
          <w:p w14:paraId="30BD4950" w14:textId="77777777" w:rsidR="001D50BD" w:rsidRDefault="001D50BD" w:rsidP="00B51427">
            <w:pPr>
              <w:pStyle w:val="Tekst01"/>
              <w:spacing w:line="276" w:lineRule="auto"/>
              <w:rPr>
                <w:rFonts w:asciiTheme="minorHAnsi" w:hAnsiTheme="minorHAnsi"/>
              </w:rPr>
            </w:pPr>
            <w:r w:rsidRPr="001D50BD">
              <w:rPr>
                <w:rFonts w:asciiTheme="minorHAnsi" w:hAnsiTheme="minorHAnsi"/>
              </w:rPr>
              <w:t>uku C.2.3.</w:t>
            </w:r>
          </w:p>
          <w:p w14:paraId="68B256F4" w14:textId="77777777" w:rsidR="00861937" w:rsidRDefault="00861937" w:rsidP="00B51427">
            <w:pPr>
              <w:pStyle w:val="Tekst01"/>
              <w:spacing w:line="276" w:lineRule="auto"/>
              <w:rPr>
                <w:rFonts w:asciiTheme="minorHAnsi" w:hAnsiTheme="minorHAnsi"/>
              </w:rPr>
            </w:pPr>
          </w:p>
          <w:p w14:paraId="1CBEC721" w14:textId="77777777" w:rsidR="00861937" w:rsidRDefault="00861937" w:rsidP="00B51427">
            <w:pPr>
              <w:pStyle w:val="Tekst01"/>
              <w:spacing w:line="276" w:lineRule="auto"/>
              <w:rPr>
                <w:rFonts w:asciiTheme="minorHAnsi" w:hAnsiTheme="minorHAnsi"/>
              </w:rPr>
            </w:pPr>
          </w:p>
          <w:p w14:paraId="5DE9F376" w14:textId="77777777" w:rsidR="00861937" w:rsidRDefault="00861937" w:rsidP="00B51427">
            <w:pPr>
              <w:pStyle w:val="Tekst01"/>
              <w:spacing w:line="276" w:lineRule="auto"/>
              <w:rPr>
                <w:rFonts w:asciiTheme="minorHAnsi" w:hAnsiTheme="minorHAnsi"/>
              </w:rPr>
            </w:pPr>
          </w:p>
          <w:p w14:paraId="732DD1BA" w14:textId="77777777" w:rsidR="00861937" w:rsidRDefault="00861937" w:rsidP="00B51427">
            <w:pPr>
              <w:pStyle w:val="Tekst01"/>
              <w:spacing w:line="276" w:lineRule="auto"/>
              <w:rPr>
                <w:rFonts w:asciiTheme="minorHAnsi" w:hAnsiTheme="minorHAnsi"/>
              </w:rPr>
            </w:pPr>
          </w:p>
          <w:p w14:paraId="3FD3C0EF" w14:textId="77777777" w:rsidR="00861937" w:rsidRDefault="00861937" w:rsidP="00B51427">
            <w:pPr>
              <w:pStyle w:val="Tekst01"/>
              <w:spacing w:line="276" w:lineRule="auto"/>
              <w:rPr>
                <w:rFonts w:asciiTheme="minorHAnsi" w:hAnsiTheme="minorHAnsi"/>
              </w:rPr>
            </w:pPr>
          </w:p>
          <w:p w14:paraId="399D6E1C" w14:textId="77777777" w:rsidR="00861937" w:rsidRDefault="00861937" w:rsidP="00B51427">
            <w:pPr>
              <w:pStyle w:val="Tekst01"/>
              <w:spacing w:line="276" w:lineRule="auto"/>
              <w:rPr>
                <w:rFonts w:asciiTheme="minorHAnsi" w:hAnsiTheme="minorHAnsi"/>
              </w:rPr>
            </w:pPr>
          </w:p>
          <w:p w14:paraId="6796077B" w14:textId="77777777" w:rsidR="00861937" w:rsidRDefault="00861937" w:rsidP="00B51427">
            <w:pPr>
              <w:pStyle w:val="Tekst01"/>
              <w:spacing w:line="276" w:lineRule="auto"/>
              <w:rPr>
                <w:rFonts w:asciiTheme="minorHAnsi" w:hAnsiTheme="minorHAnsi"/>
              </w:rPr>
            </w:pPr>
          </w:p>
          <w:p w14:paraId="01A9D553" w14:textId="77777777" w:rsidR="00861937" w:rsidRDefault="00861937" w:rsidP="00B51427">
            <w:pPr>
              <w:pStyle w:val="Tekst01"/>
              <w:spacing w:line="276" w:lineRule="auto"/>
              <w:rPr>
                <w:rFonts w:asciiTheme="minorHAnsi" w:hAnsiTheme="minorHAnsi"/>
              </w:rPr>
            </w:pPr>
          </w:p>
          <w:p w14:paraId="6B698A3F" w14:textId="77777777" w:rsidR="00B51427" w:rsidRPr="00B51427" w:rsidRDefault="00861937" w:rsidP="00B51427">
            <w:pPr>
              <w:pStyle w:val="Tekst01"/>
              <w:spacing w:line="276" w:lineRule="auto"/>
              <w:rPr>
                <w:rFonts w:asciiTheme="minorHAnsi" w:hAnsiTheme="minorHAnsi"/>
              </w:rPr>
            </w:pPr>
            <w:r w:rsidRPr="00432296">
              <w:rPr>
                <w:rFonts w:asciiTheme="minorHAnsi" w:hAnsiTheme="minorHAnsi"/>
              </w:rPr>
              <w:t>OŠ HJ A.3.3.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AE97C76" w14:textId="77777777" w:rsidR="00B51427" w:rsidRPr="00B51427" w:rsidRDefault="00B51427" w:rsidP="00B51427">
            <w:pPr>
              <w:pStyle w:val="Tekst01"/>
              <w:spacing w:line="276" w:lineRule="auto"/>
              <w:rPr>
                <w:rFonts w:asciiTheme="minorHAnsi" w:hAnsiTheme="minorHAnsi"/>
              </w:rPr>
            </w:pPr>
          </w:p>
          <w:p w14:paraId="7A589DB2"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56266C00"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8379303"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SAMOSTALNA INTERPRETACIJA</w:t>
            </w:r>
          </w:p>
          <w:p w14:paraId="070FE336" w14:textId="52AF9584" w:rsidR="00B51427" w:rsidRPr="00B51427" w:rsidRDefault="00167F43" w:rsidP="00B51427">
            <w:pPr>
              <w:pStyle w:val="Tekst01"/>
              <w:spacing w:line="276" w:lineRule="auto"/>
              <w:rPr>
                <w:rFonts w:asciiTheme="minorHAnsi" w:hAnsiTheme="minorHAnsi"/>
              </w:rPr>
            </w:pPr>
            <w:r>
              <w:rPr>
                <w:rFonts w:asciiTheme="minorHAnsi" w:hAnsiTheme="minorHAnsi"/>
              </w:rPr>
              <w:t xml:space="preserve">Učiteljica/učitelj </w:t>
            </w:r>
            <w:r w:rsidR="00B51427" w:rsidRPr="00B51427">
              <w:rPr>
                <w:rFonts w:asciiTheme="minorHAnsi" w:hAnsiTheme="minorHAnsi"/>
              </w:rPr>
              <w:t xml:space="preserve">dijeli </w:t>
            </w:r>
            <w:r w:rsidRPr="00B51427">
              <w:rPr>
                <w:rFonts w:asciiTheme="minorHAnsi" w:hAnsiTheme="minorHAnsi"/>
              </w:rPr>
              <w:t xml:space="preserve">učenike </w:t>
            </w:r>
            <w:r w:rsidR="00B51427" w:rsidRPr="00B51427">
              <w:rPr>
                <w:rFonts w:asciiTheme="minorHAnsi" w:hAnsiTheme="minorHAnsi"/>
              </w:rPr>
              <w:t xml:space="preserve">u </w:t>
            </w:r>
            <w:r>
              <w:rPr>
                <w:rFonts w:asciiTheme="minorHAnsi" w:hAnsiTheme="minorHAnsi"/>
              </w:rPr>
              <w:t>četiri</w:t>
            </w:r>
            <w:r w:rsidR="00B51427" w:rsidRPr="00B51427">
              <w:rPr>
                <w:rFonts w:asciiTheme="minorHAnsi" w:hAnsiTheme="minorHAnsi"/>
              </w:rPr>
              <w:t xml:space="preserve"> skupine; svaka skupina bira predstavnika i dobiva različite nastavne listiće</w:t>
            </w:r>
            <w:r>
              <w:rPr>
                <w:rFonts w:asciiTheme="minorHAnsi" w:hAnsiTheme="minorHAnsi"/>
              </w:rPr>
              <w:t>.</w:t>
            </w:r>
          </w:p>
          <w:p w14:paraId="078C51AF" w14:textId="09BC89E6" w:rsidR="00B51427" w:rsidRPr="00B51427" w:rsidRDefault="00B51427" w:rsidP="00B51427">
            <w:pPr>
              <w:pStyle w:val="Tekst01"/>
              <w:spacing w:line="276" w:lineRule="auto"/>
              <w:rPr>
                <w:rFonts w:asciiTheme="minorHAnsi" w:hAnsiTheme="minorHAnsi"/>
              </w:rPr>
            </w:pPr>
            <w:r w:rsidRPr="00B51427">
              <w:rPr>
                <w:rFonts w:asciiTheme="minorHAnsi" w:hAnsiTheme="minorHAnsi"/>
              </w:rPr>
              <w:t>1. skupina: a) Prelistaj roman ponovno i nabroji kom</w:t>
            </w:r>
            <w:r w:rsidR="00167F43">
              <w:rPr>
                <w:rFonts w:asciiTheme="minorHAnsi" w:hAnsiTheme="minorHAnsi"/>
              </w:rPr>
              <w:t>u</w:t>
            </w:r>
            <w:r w:rsidRPr="00B51427">
              <w:rPr>
                <w:rFonts w:asciiTheme="minorHAnsi" w:hAnsiTheme="minorHAnsi"/>
              </w:rPr>
              <w:t xml:space="preserve"> je i kako Hlapić pomogao</w:t>
            </w:r>
            <w:r w:rsidR="00891D5A">
              <w:rPr>
                <w:rFonts w:asciiTheme="minorHAnsi" w:hAnsiTheme="minorHAnsi"/>
              </w:rPr>
              <w:t>.</w:t>
            </w:r>
          </w:p>
          <w:p w14:paraId="2D26497E" w14:textId="262E5E02" w:rsidR="00B51427" w:rsidRPr="00B51427" w:rsidRDefault="00B51427" w:rsidP="00B51427">
            <w:pPr>
              <w:pStyle w:val="Tekst01"/>
              <w:spacing w:line="276" w:lineRule="auto"/>
              <w:rPr>
                <w:rFonts w:asciiTheme="minorHAnsi" w:hAnsiTheme="minorHAnsi"/>
              </w:rPr>
            </w:pPr>
            <w:r w:rsidRPr="00B51427">
              <w:rPr>
                <w:rFonts w:asciiTheme="minorHAnsi" w:hAnsiTheme="minorHAnsi"/>
              </w:rPr>
              <w:t xml:space="preserve">b) Prisjeti se i napiši kada si i </w:t>
            </w:r>
            <w:r w:rsidR="00167F43">
              <w:rPr>
                <w:rFonts w:asciiTheme="minorHAnsi" w:hAnsiTheme="minorHAnsi"/>
              </w:rPr>
              <w:t>k</w:t>
            </w:r>
            <w:r w:rsidRPr="00B51427">
              <w:rPr>
                <w:rFonts w:asciiTheme="minorHAnsi" w:hAnsiTheme="minorHAnsi"/>
              </w:rPr>
              <w:t xml:space="preserve">ako ti </w:t>
            </w:r>
            <w:r w:rsidR="00891D5A">
              <w:rPr>
                <w:rFonts w:asciiTheme="minorHAnsi" w:hAnsiTheme="minorHAnsi"/>
              </w:rPr>
              <w:t>učinila/</w:t>
            </w:r>
            <w:r w:rsidRPr="00B51427">
              <w:rPr>
                <w:rFonts w:asciiTheme="minorHAnsi" w:hAnsiTheme="minorHAnsi"/>
              </w:rPr>
              <w:t>učinio dobro djelo</w:t>
            </w:r>
            <w:r w:rsidR="00891D5A">
              <w:rPr>
                <w:rFonts w:asciiTheme="minorHAnsi" w:hAnsiTheme="minorHAnsi"/>
              </w:rPr>
              <w:t>.</w:t>
            </w:r>
          </w:p>
          <w:p w14:paraId="30DE32FA" w14:textId="36C351BC" w:rsidR="00B51427" w:rsidRPr="00B51427" w:rsidRDefault="00B51427" w:rsidP="00B51427">
            <w:pPr>
              <w:pStyle w:val="Tekst01"/>
              <w:spacing w:line="276" w:lineRule="auto"/>
              <w:rPr>
                <w:rFonts w:asciiTheme="minorHAnsi" w:hAnsiTheme="minorHAnsi"/>
              </w:rPr>
            </w:pPr>
            <w:r w:rsidRPr="00B51427">
              <w:rPr>
                <w:rFonts w:asciiTheme="minorHAnsi" w:hAnsiTheme="minorHAnsi"/>
              </w:rPr>
              <w:t>2. skupina: a) Prelistaj roman ponovno i ukratko navedi najvažnije događaje u određenom</w:t>
            </w:r>
            <w:r w:rsidR="00167F43">
              <w:rPr>
                <w:rFonts w:asciiTheme="minorHAnsi" w:hAnsiTheme="minorHAnsi"/>
              </w:rPr>
              <w:t>e</w:t>
            </w:r>
            <w:r w:rsidRPr="00B51427">
              <w:rPr>
                <w:rFonts w:asciiTheme="minorHAnsi" w:hAnsiTheme="minorHAnsi"/>
              </w:rPr>
              <w:t xml:space="preserve"> danu</w:t>
            </w:r>
            <w:r w:rsidR="00891D5A">
              <w:rPr>
                <w:rFonts w:asciiTheme="minorHAnsi" w:hAnsiTheme="minorHAnsi"/>
              </w:rPr>
              <w:t>.</w:t>
            </w:r>
          </w:p>
          <w:p w14:paraId="5756703E" w14:textId="39EA3759" w:rsidR="00B51427" w:rsidRPr="00B51427" w:rsidRDefault="00B51427" w:rsidP="00B51427">
            <w:pPr>
              <w:pStyle w:val="Tekst01"/>
              <w:spacing w:line="276" w:lineRule="auto"/>
              <w:rPr>
                <w:rFonts w:asciiTheme="minorHAnsi" w:hAnsiTheme="minorHAnsi"/>
              </w:rPr>
            </w:pPr>
            <w:r w:rsidRPr="00B51427">
              <w:rPr>
                <w:rFonts w:asciiTheme="minorHAnsi" w:hAnsiTheme="minorHAnsi"/>
              </w:rPr>
              <w:t xml:space="preserve">b) Koji ti je dan Hlapićeva putovanja najzanimljiviji, kada bi mu se </w:t>
            </w:r>
            <w:r w:rsidR="00167F43">
              <w:rPr>
                <w:rFonts w:asciiTheme="minorHAnsi" w:hAnsiTheme="minorHAnsi"/>
              </w:rPr>
              <w:t>željela/</w:t>
            </w:r>
            <w:r w:rsidRPr="00B51427">
              <w:rPr>
                <w:rFonts w:asciiTheme="minorHAnsi" w:hAnsiTheme="minorHAnsi"/>
              </w:rPr>
              <w:t>želio pridružiti, u kojoj pustolovini?</w:t>
            </w:r>
          </w:p>
          <w:p w14:paraId="2A1CE90B" w14:textId="07BA5E30" w:rsidR="00B51427" w:rsidRPr="00B51427" w:rsidRDefault="00B51427" w:rsidP="00B51427">
            <w:pPr>
              <w:pStyle w:val="Tekst01"/>
              <w:spacing w:line="276" w:lineRule="auto"/>
              <w:rPr>
                <w:rFonts w:asciiTheme="minorHAnsi" w:hAnsiTheme="minorHAnsi"/>
              </w:rPr>
            </w:pPr>
            <w:r w:rsidRPr="00B51427">
              <w:rPr>
                <w:rFonts w:asciiTheme="minorHAnsi" w:hAnsiTheme="minorHAnsi"/>
              </w:rPr>
              <w:t>3. skupina: a) Razvrstaj događaje u tablicu</w:t>
            </w:r>
            <w:r w:rsidR="00891D5A">
              <w:rPr>
                <w:rFonts w:asciiTheme="minorHAnsi" w:hAnsiTheme="minorHAnsi"/>
              </w:rPr>
              <w:t>.</w:t>
            </w:r>
          </w:p>
          <w:p w14:paraId="322521C4" w14:textId="7DE8CF98" w:rsidR="00B51427" w:rsidRPr="00B51427" w:rsidRDefault="00B51427" w:rsidP="00B51427">
            <w:pPr>
              <w:pStyle w:val="Tekst01"/>
              <w:spacing w:line="276" w:lineRule="auto"/>
              <w:rPr>
                <w:rFonts w:asciiTheme="minorHAnsi" w:hAnsiTheme="minorHAnsi"/>
              </w:rPr>
            </w:pPr>
            <w:r w:rsidRPr="00B51427">
              <w:rPr>
                <w:rFonts w:asciiTheme="minorHAnsi" w:hAnsiTheme="minorHAnsi"/>
              </w:rPr>
              <w:t xml:space="preserve">b) </w:t>
            </w:r>
            <w:r w:rsidR="00891D5A">
              <w:rPr>
                <w:rFonts w:asciiTheme="minorHAnsi" w:hAnsiTheme="minorHAnsi"/>
              </w:rPr>
              <w:t>O</w:t>
            </w:r>
            <w:r w:rsidRPr="00B51427">
              <w:rPr>
                <w:rFonts w:asciiTheme="minorHAnsi" w:hAnsiTheme="minorHAnsi"/>
              </w:rPr>
              <w:t>bjasni značenje navedenih uspored</w:t>
            </w:r>
            <w:r w:rsidR="00891D5A">
              <w:rPr>
                <w:rFonts w:asciiTheme="minorHAnsi" w:hAnsiTheme="minorHAnsi"/>
              </w:rPr>
              <w:t>aba.</w:t>
            </w:r>
          </w:p>
          <w:p w14:paraId="558D1CB7" w14:textId="695A1357" w:rsidR="00B51427" w:rsidRPr="00B51427" w:rsidRDefault="00B51427" w:rsidP="00CF6555">
            <w:pPr>
              <w:pStyle w:val="Tekst01"/>
              <w:spacing w:after="100" w:afterAutospacing="1" w:line="276" w:lineRule="auto"/>
              <w:rPr>
                <w:rFonts w:asciiTheme="minorHAnsi" w:hAnsiTheme="minorHAnsi"/>
              </w:rPr>
            </w:pPr>
            <w:r w:rsidRPr="00B51427">
              <w:rPr>
                <w:rFonts w:asciiTheme="minorHAnsi" w:hAnsiTheme="minorHAnsi"/>
              </w:rPr>
              <w:t>4. skupina: Pisanje sastavka na zadanu temu</w:t>
            </w:r>
            <w:r w:rsidR="00167F43">
              <w:rPr>
                <w:rFonts w:asciiTheme="minorHAnsi" w:hAnsiTheme="minorHAnsi"/>
              </w:rPr>
              <w:t>.</w:t>
            </w:r>
            <w:r w:rsidRPr="00B51427">
              <w:rPr>
                <w:rFonts w:asciiTheme="minorHAnsi" w:hAnsiTheme="minorHAnsi"/>
              </w:rPr>
              <w:t xml:space="preserve">  </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1938162" w14:textId="77777777" w:rsidR="00861937" w:rsidRDefault="00861937" w:rsidP="00B51427">
            <w:pPr>
              <w:pStyle w:val="Tekst01"/>
              <w:spacing w:line="276" w:lineRule="auto"/>
              <w:rPr>
                <w:rFonts w:asciiTheme="minorHAnsi" w:hAnsiTheme="minorHAnsi"/>
              </w:rPr>
            </w:pPr>
          </w:p>
          <w:p w14:paraId="32D74B78" w14:textId="77777777" w:rsidR="00861937" w:rsidRDefault="00861937" w:rsidP="00B51427">
            <w:pPr>
              <w:pStyle w:val="Tekst01"/>
              <w:spacing w:line="276" w:lineRule="auto"/>
              <w:rPr>
                <w:rFonts w:asciiTheme="minorHAnsi" w:hAnsiTheme="minorHAnsi"/>
              </w:rPr>
            </w:pPr>
          </w:p>
          <w:p w14:paraId="0876FD49" w14:textId="77777777" w:rsidR="00861937" w:rsidRDefault="00861937" w:rsidP="00B51427">
            <w:pPr>
              <w:pStyle w:val="Tekst01"/>
              <w:spacing w:line="276" w:lineRule="auto"/>
              <w:rPr>
                <w:rFonts w:asciiTheme="minorHAnsi" w:hAnsiTheme="minorHAnsi"/>
              </w:rPr>
            </w:pPr>
            <w:r w:rsidRPr="00432296">
              <w:rPr>
                <w:rFonts w:asciiTheme="minorHAnsi" w:hAnsiTheme="minorHAnsi"/>
              </w:rPr>
              <w:t>OŠ HJ A.3.3.</w:t>
            </w:r>
          </w:p>
          <w:p w14:paraId="57DF7FF5" w14:textId="0BCF7769" w:rsidR="00F4655C" w:rsidRDefault="00F4655C" w:rsidP="00B51427">
            <w:pPr>
              <w:pStyle w:val="Tekst01"/>
              <w:spacing w:line="276" w:lineRule="auto"/>
              <w:rPr>
                <w:rFonts w:asciiTheme="minorHAnsi" w:hAnsiTheme="minorHAnsi"/>
              </w:rPr>
            </w:pPr>
            <w:r w:rsidRPr="00F4655C">
              <w:rPr>
                <w:rFonts w:asciiTheme="minorHAnsi" w:hAnsiTheme="minorHAnsi"/>
              </w:rPr>
              <w:t>uku A.2.1.</w:t>
            </w:r>
          </w:p>
          <w:p w14:paraId="31249B43" w14:textId="65EBECCA" w:rsidR="00BF6A97" w:rsidRDefault="00BF6A97" w:rsidP="00B51427">
            <w:pPr>
              <w:pStyle w:val="Tekst01"/>
              <w:spacing w:line="276" w:lineRule="auto"/>
              <w:rPr>
                <w:rFonts w:asciiTheme="minorHAnsi" w:hAnsiTheme="minorHAnsi"/>
              </w:rPr>
            </w:pPr>
            <w:r>
              <w:rPr>
                <w:rFonts w:asciiTheme="minorHAnsi" w:hAnsiTheme="minorHAnsi"/>
              </w:rPr>
              <w:t>uku D.2.2.</w:t>
            </w:r>
          </w:p>
          <w:p w14:paraId="343CBAD0" w14:textId="77777777" w:rsidR="001D50BD" w:rsidRDefault="001D50BD" w:rsidP="00B51427">
            <w:pPr>
              <w:pStyle w:val="Tekst01"/>
              <w:spacing w:line="276" w:lineRule="auto"/>
              <w:rPr>
                <w:rFonts w:asciiTheme="minorHAnsi" w:hAnsiTheme="minorHAnsi"/>
              </w:rPr>
            </w:pPr>
            <w:r w:rsidRPr="001D50BD">
              <w:rPr>
                <w:rFonts w:asciiTheme="minorHAnsi" w:hAnsiTheme="minorHAnsi"/>
              </w:rPr>
              <w:t>osr B.2.4.</w:t>
            </w:r>
          </w:p>
          <w:p w14:paraId="18D78B1E" w14:textId="77777777" w:rsidR="00861937" w:rsidRDefault="00861937" w:rsidP="00B51427">
            <w:pPr>
              <w:pStyle w:val="Tekst01"/>
              <w:spacing w:line="276" w:lineRule="auto"/>
              <w:rPr>
                <w:rFonts w:asciiTheme="minorHAnsi" w:hAnsiTheme="minorHAnsi"/>
              </w:rPr>
            </w:pPr>
          </w:p>
          <w:p w14:paraId="2000B14D" w14:textId="77777777" w:rsidR="00861937" w:rsidRDefault="00861937" w:rsidP="00B51427">
            <w:pPr>
              <w:pStyle w:val="Tekst01"/>
              <w:spacing w:line="276" w:lineRule="auto"/>
              <w:rPr>
                <w:rFonts w:asciiTheme="minorHAnsi" w:hAnsiTheme="minorHAnsi"/>
              </w:rPr>
            </w:pPr>
          </w:p>
          <w:p w14:paraId="559EA1AD" w14:textId="77777777" w:rsidR="00861937" w:rsidRDefault="00861937" w:rsidP="00B51427">
            <w:pPr>
              <w:pStyle w:val="Tekst01"/>
              <w:spacing w:line="276" w:lineRule="auto"/>
              <w:rPr>
                <w:rFonts w:asciiTheme="minorHAnsi" w:hAnsiTheme="minorHAnsi"/>
              </w:rPr>
            </w:pPr>
          </w:p>
          <w:p w14:paraId="41AD475C" w14:textId="77777777" w:rsidR="00B51427" w:rsidRDefault="00861937" w:rsidP="00B51427">
            <w:pPr>
              <w:pStyle w:val="Tekst01"/>
              <w:spacing w:line="276" w:lineRule="auto"/>
              <w:rPr>
                <w:rFonts w:asciiTheme="minorHAnsi" w:hAnsiTheme="minorHAnsi"/>
              </w:rPr>
            </w:pPr>
            <w:r w:rsidRPr="00432296">
              <w:rPr>
                <w:rFonts w:asciiTheme="minorHAnsi" w:hAnsiTheme="minorHAnsi"/>
              </w:rPr>
              <w:t>OŠ HJ B.3.2.</w:t>
            </w:r>
          </w:p>
          <w:p w14:paraId="2F976246" w14:textId="77777777" w:rsidR="00F4655C" w:rsidRDefault="00F4655C" w:rsidP="00B51427">
            <w:pPr>
              <w:pStyle w:val="Tekst01"/>
              <w:spacing w:line="276" w:lineRule="auto"/>
              <w:rPr>
                <w:rFonts w:asciiTheme="minorHAnsi" w:hAnsiTheme="minorHAnsi"/>
              </w:rPr>
            </w:pPr>
          </w:p>
          <w:p w14:paraId="271C67FA" w14:textId="6770FDDE" w:rsidR="00F4655C" w:rsidRPr="00B51427" w:rsidRDefault="00F4655C" w:rsidP="00B51427">
            <w:pPr>
              <w:pStyle w:val="Tekst01"/>
              <w:spacing w:line="276" w:lineRule="auto"/>
              <w:rPr>
                <w:rFonts w:asciiTheme="minorHAnsi" w:hAnsiTheme="minorHAnsi"/>
              </w:rPr>
            </w:pPr>
            <w:r w:rsidRPr="00F4655C">
              <w:rPr>
                <w:rFonts w:asciiTheme="minorHAnsi" w:hAnsiTheme="minorHAnsi"/>
              </w:rPr>
              <w:t>goo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7CD9A78" w14:textId="77777777" w:rsidR="00B51427" w:rsidRPr="00B51427" w:rsidRDefault="00B51427" w:rsidP="00B51427">
            <w:pPr>
              <w:pStyle w:val="Tekst01"/>
              <w:spacing w:line="276" w:lineRule="auto"/>
              <w:rPr>
                <w:rFonts w:asciiTheme="minorHAnsi" w:hAnsiTheme="minorHAnsi"/>
              </w:rPr>
            </w:pPr>
          </w:p>
          <w:p w14:paraId="75ABAD5B"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rad u skupini</w:t>
            </w:r>
          </w:p>
        </w:tc>
      </w:tr>
      <w:tr w:rsidR="00B51427" w:rsidRPr="00B51427" w14:paraId="0AD61878"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B0A243A"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SINTEZA</w:t>
            </w:r>
          </w:p>
          <w:p w14:paraId="6F1C91F2" w14:textId="3C94152D" w:rsidR="00B51427" w:rsidRPr="00B51427" w:rsidRDefault="00167F43" w:rsidP="00B51427">
            <w:pPr>
              <w:spacing w:after="0"/>
              <w:ind w:left="142" w:hanging="142"/>
              <w:rPr>
                <w:rFonts w:asciiTheme="minorHAnsi" w:hAnsiTheme="minorHAnsi" w:cs="Arial"/>
                <w:sz w:val="20"/>
                <w:szCs w:val="20"/>
              </w:rPr>
            </w:pPr>
            <w:r>
              <w:rPr>
                <w:rFonts w:asciiTheme="minorHAnsi" w:hAnsiTheme="minorHAnsi" w:cs="Arial"/>
                <w:sz w:val="20"/>
                <w:szCs w:val="20"/>
              </w:rPr>
              <w:t>P</w:t>
            </w:r>
            <w:r w:rsidR="00B51427" w:rsidRPr="00B51427">
              <w:rPr>
                <w:rFonts w:asciiTheme="minorHAnsi" w:hAnsiTheme="minorHAnsi" w:cs="Arial"/>
                <w:sz w:val="20"/>
                <w:szCs w:val="20"/>
              </w:rPr>
              <w:t xml:space="preserve">redstavnici skupina čitaju zadatak </w:t>
            </w:r>
            <w:r>
              <w:rPr>
                <w:rFonts w:asciiTheme="minorHAnsi" w:hAnsiTheme="minorHAnsi" w:cs="Arial"/>
                <w:sz w:val="20"/>
                <w:szCs w:val="20"/>
              </w:rPr>
              <w:t xml:space="preserve">koji je </w:t>
            </w:r>
            <w:r w:rsidR="00B51427" w:rsidRPr="00B51427">
              <w:rPr>
                <w:rFonts w:asciiTheme="minorHAnsi" w:hAnsiTheme="minorHAnsi" w:cs="Arial"/>
                <w:sz w:val="20"/>
                <w:szCs w:val="20"/>
              </w:rPr>
              <w:t>imala njihova skupina i objavljuju</w:t>
            </w:r>
          </w:p>
          <w:p w14:paraId="4BE0C7CE" w14:textId="0D84E40B" w:rsidR="00B51427" w:rsidRPr="00B51427" w:rsidRDefault="00B51427" w:rsidP="00167F43">
            <w:pPr>
              <w:spacing w:after="0"/>
              <w:rPr>
                <w:rFonts w:asciiTheme="minorHAnsi" w:hAnsiTheme="minorHAnsi" w:cs="Arial"/>
                <w:sz w:val="20"/>
                <w:szCs w:val="20"/>
              </w:rPr>
            </w:pPr>
            <w:r w:rsidRPr="00B51427">
              <w:rPr>
                <w:rFonts w:asciiTheme="minorHAnsi" w:hAnsiTheme="minorHAnsi" w:cs="Arial"/>
                <w:sz w:val="20"/>
                <w:szCs w:val="20"/>
              </w:rPr>
              <w:t>rezultate svog</w:t>
            </w:r>
            <w:r w:rsidR="00891D5A">
              <w:rPr>
                <w:rFonts w:asciiTheme="minorHAnsi" w:hAnsiTheme="minorHAnsi" w:cs="Arial"/>
                <w:sz w:val="20"/>
                <w:szCs w:val="20"/>
              </w:rPr>
              <w:t>a</w:t>
            </w:r>
            <w:r w:rsidRPr="00B51427">
              <w:rPr>
                <w:rFonts w:asciiTheme="minorHAnsi" w:hAnsiTheme="minorHAnsi" w:cs="Arial"/>
                <w:sz w:val="20"/>
                <w:szCs w:val="20"/>
              </w:rPr>
              <w:t xml:space="preserve"> rada</w:t>
            </w:r>
            <w:r w:rsidR="00D855BF">
              <w:rPr>
                <w:rFonts w:asciiTheme="minorHAnsi" w:hAnsiTheme="minorHAnsi" w:cs="Arial"/>
                <w:sz w:val="20"/>
                <w:szCs w:val="20"/>
              </w:rPr>
              <w:t>. T</w:t>
            </w:r>
            <w:r w:rsidRPr="00B51427">
              <w:rPr>
                <w:rFonts w:asciiTheme="minorHAnsi" w:hAnsiTheme="minorHAnsi" w:cs="Arial"/>
                <w:sz w:val="20"/>
                <w:szCs w:val="20"/>
              </w:rPr>
              <w:t xml:space="preserve">ijekom te nastavne situacije </w:t>
            </w:r>
            <w:r w:rsidR="00167F43">
              <w:rPr>
                <w:rFonts w:asciiTheme="minorHAnsi" w:hAnsiTheme="minorHAnsi" w:cs="Arial"/>
                <w:sz w:val="20"/>
                <w:szCs w:val="20"/>
              </w:rPr>
              <w:t xml:space="preserve">učiteljica/učitelj </w:t>
            </w:r>
            <w:r w:rsidRPr="00B51427">
              <w:rPr>
                <w:rFonts w:asciiTheme="minorHAnsi" w:hAnsiTheme="minorHAnsi" w:cs="Arial"/>
                <w:sz w:val="20"/>
                <w:szCs w:val="20"/>
              </w:rPr>
              <w:t>postavlja</w:t>
            </w:r>
            <w:r w:rsidR="00167F43">
              <w:rPr>
                <w:rFonts w:asciiTheme="minorHAnsi" w:hAnsiTheme="minorHAnsi" w:cs="Arial"/>
                <w:sz w:val="20"/>
                <w:szCs w:val="20"/>
              </w:rPr>
              <w:t xml:space="preserve"> </w:t>
            </w:r>
            <w:r w:rsidRPr="00B51427">
              <w:rPr>
                <w:rFonts w:asciiTheme="minorHAnsi" w:hAnsiTheme="minorHAnsi" w:cs="Arial"/>
                <w:sz w:val="20"/>
                <w:szCs w:val="20"/>
              </w:rPr>
              <w:t>dodatna pitanja i u</w:t>
            </w:r>
            <w:r w:rsidR="00167F43">
              <w:rPr>
                <w:rFonts w:asciiTheme="minorHAnsi" w:hAnsiTheme="minorHAnsi" w:cs="Arial"/>
                <w:sz w:val="20"/>
                <w:szCs w:val="20"/>
              </w:rPr>
              <w:t xml:space="preserve"> </w:t>
            </w:r>
            <w:r w:rsidRPr="00B51427">
              <w:rPr>
                <w:rFonts w:asciiTheme="minorHAnsi" w:hAnsiTheme="minorHAnsi" w:cs="Arial"/>
                <w:sz w:val="20"/>
                <w:szCs w:val="20"/>
              </w:rPr>
              <w:t>nastavni proces uključuje i ostale učenike</w:t>
            </w:r>
            <w:r w:rsidR="00167F43">
              <w:rPr>
                <w:rFonts w:asciiTheme="minorHAnsi" w:hAnsiTheme="minorHAnsi" w:cs="Arial"/>
                <w:sz w:val="20"/>
                <w:szCs w:val="20"/>
              </w:rPr>
              <w:t>.</w:t>
            </w:r>
            <w:r w:rsidRPr="00B51427">
              <w:rPr>
                <w:rFonts w:asciiTheme="minorHAnsi" w:hAnsiTheme="minorHAnsi" w:cs="Arial"/>
                <w:sz w:val="20"/>
                <w:szCs w:val="20"/>
              </w:rPr>
              <w:t xml:space="preserve"> </w:t>
            </w:r>
          </w:p>
          <w:p w14:paraId="095E0AF2" w14:textId="6DA47399" w:rsidR="00B51427" w:rsidRPr="00B51427" w:rsidRDefault="00167F43" w:rsidP="00B51427">
            <w:pPr>
              <w:spacing w:after="0"/>
              <w:ind w:left="142" w:hanging="142"/>
              <w:rPr>
                <w:rFonts w:asciiTheme="minorHAnsi" w:hAnsiTheme="minorHAnsi" w:cs="Arial"/>
                <w:sz w:val="20"/>
                <w:szCs w:val="20"/>
              </w:rPr>
            </w:pPr>
            <w:r>
              <w:rPr>
                <w:rFonts w:asciiTheme="minorHAnsi" w:hAnsiTheme="minorHAnsi" w:cs="Arial"/>
                <w:sz w:val="20"/>
                <w:szCs w:val="20"/>
              </w:rPr>
              <w:t>U</w:t>
            </w:r>
            <w:r w:rsidR="00B51427" w:rsidRPr="00B51427">
              <w:rPr>
                <w:rFonts w:asciiTheme="minorHAnsi" w:hAnsiTheme="minorHAnsi" w:cs="Arial"/>
                <w:sz w:val="20"/>
                <w:szCs w:val="20"/>
              </w:rPr>
              <w:t xml:space="preserve">općavanje </w:t>
            </w:r>
            <w:r>
              <w:rPr>
                <w:rFonts w:asciiTheme="minorHAnsi" w:hAnsiTheme="minorHAnsi" w:cs="Arial"/>
                <w:sz w:val="20"/>
                <w:szCs w:val="20"/>
              </w:rPr>
              <w:t xml:space="preserve">se </w:t>
            </w:r>
            <w:r w:rsidR="00B51427" w:rsidRPr="00B51427">
              <w:rPr>
                <w:rFonts w:asciiTheme="minorHAnsi" w:hAnsiTheme="minorHAnsi" w:cs="Arial"/>
                <w:sz w:val="20"/>
                <w:szCs w:val="20"/>
              </w:rPr>
              <w:t>provodi tako da učenici ponavljaju što su pročitali, tko je napisao</w:t>
            </w:r>
          </w:p>
          <w:p w14:paraId="77D6A8F9" w14:textId="40109CD1" w:rsidR="00B51427" w:rsidRPr="00B51427" w:rsidRDefault="00B51427" w:rsidP="00B51427">
            <w:pPr>
              <w:spacing w:after="0"/>
              <w:ind w:left="142" w:hanging="142"/>
              <w:rPr>
                <w:rFonts w:asciiTheme="minorHAnsi" w:hAnsiTheme="minorHAnsi" w:cs="Arial"/>
                <w:sz w:val="20"/>
                <w:szCs w:val="20"/>
              </w:rPr>
            </w:pPr>
            <w:r w:rsidRPr="00B51427">
              <w:rPr>
                <w:rFonts w:asciiTheme="minorHAnsi" w:hAnsiTheme="minorHAnsi" w:cs="Arial"/>
                <w:sz w:val="20"/>
                <w:szCs w:val="20"/>
              </w:rPr>
              <w:t xml:space="preserve">dječji roman, tko su glavni, </w:t>
            </w:r>
            <w:r w:rsidR="00167F43">
              <w:rPr>
                <w:rFonts w:asciiTheme="minorHAnsi" w:hAnsiTheme="minorHAnsi" w:cs="Arial"/>
                <w:sz w:val="20"/>
                <w:szCs w:val="20"/>
              </w:rPr>
              <w:t xml:space="preserve">a </w:t>
            </w:r>
            <w:r w:rsidRPr="00B51427">
              <w:rPr>
                <w:rFonts w:asciiTheme="minorHAnsi" w:hAnsiTheme="minorHAnsi" w:cs="Arial"/>
                <w:sz w:val="20"/>
                <w:szCs w:val="20"/>
              </w:rPr>
              <w:t>tko sporedni likovi, gdje se i koliko dugo odvija</w:t>
            </w:r>
          </w:p>
          <w:p w14:paraId="011D481B" w14:textId="6005380B" w:rsidR="00B51427" w:rsidRPr="00B51427" w:rsidRDefault="00B51427" w:rsidP="00B51427">
            <w:pPr>
              <w:spacing w:after="0"/>
              <w:ind w:left="142" w:hanging="142"/>
              <w:rPr>
                <w:rFonts w:asciiTheme="minorHAnsi" w:hAnsiTheme="minorHAnsi" w:cs="Arial"/>
                <w:sz w:val="20"/>
                <w:szCs w:val="20"/>
              </w:rPr>
            </w:pPr>
            <w:r w:rsidRPr="00B51427">
              <w:rPr>
                <w:rFonts w:asciiTheme="minorHAnsi" w:hAnsiTheme="minorHAnsi" w:cs="Arial"/>
                <w:sz w:val="20"/>
                <w:szCs w:val="20"/>
              </w:rPr>
              <w:t>radnja, što je tema dječjeg</w:t>
            </w:r>
            <w:r w:rsidR="00891D5A">
              <w:rPr>
                <w:rFonts w:asciiTheme="minorHAnsi" w:hAnsiTheme="minorHAnsi" w:cs="Arial"/>
                <w:sz w:val="20"/>
                <w:szCs w:val="20"/>
              </w:rPr>
              <w:t>a</w:t>
            </w:r>
            <w:r w:rsidRPr="00B51427">
              <w:rPr>
                <w:rFonts w:asciiTheme="minorHAnsi" w:hAnsiTheme="minorHAnsi" w:cs="Arial"/>
                <w:sz w:val="20"/>
                <w:szCs w:val="20"/>
              </w:rPr>
              <w:t xml:space="preserve"> romana, kakvi su likovi, čemu nas poučava književno</w:t>
            </w:r>
          </w:p>
          <w:p w14:paraId="5B63D9CC" w14:textId="585CC422" w:rsidR="00B51427" w:rsidRPr="00B51427" w:rsidRDefault="00B51427" w:rsidP="00B51427">
            <w:pPr>
              <w:spacing w:after="0"/>
              <w:ind w:left="142" w:hanging="142"/>
              <w:rPr>
                <w:rFonts w:asciiTheme="minorHAnsi" w:hAnsiTheme="minorHAnsi" w:cs="Arial"/>
                <w:sz w:val="20"/>
                <w:szCs w:val="20"/>
              </w:rPr>
            </w:pPr>
            <w:r w:rsidRPr="00B51427">
              <w:rPr>
                <w:rFonts w:asciiTheme="minorHAnsi" w:hAnsiTheme="minorHAnsi" w:cs="Arial"/>
                <w:sz w:val="20"/>
                <w:szCs w:val="20"/>
              </w:rPr>
              <w:t>djelo</w:t>
            </w:r>
            <w:r w:rsidR="00167F43">
              <w:rPr>
                <w:rFonts w:asciiTheme="minorHAnsi" w:hAnsiTheme="minorHAnsi" w:cs="Arial"/>
                <w:sz w:val="20"/>
                <w:szCs w:val="20"/>
              </w:rPr>
              <w:t>.</w:t>
            </w:r>
          </w:p>
          <w:p w14:paraId="20A74479" w14:textId="11170220" w:rsidR="00F4655C" w:rsidRPr="00CF6555" w:rsidRDefault="00167F43" w:rsidP="00A12173">
            <w:pPr>
              <w:spacing w:after="100" w:afterAutospacing="1"/>
              <w:ind w:left="142" w:hanging="142"/>
              <w:rPr>
                <w:rFonts w:asciiTheme="minorHAnsi" w:hAnsiTheme="minorHAnsi" w:cs="Arial"/>
                <w:sz w:val="20"/>
                <w:szCs w:val="20"/>
              </w:rPr>
            </w:pPr>
            <w:r>
              <w:rPr>
                <w:rFonts w:asciiTheme="minorHAnsi" w:hAnsiTheme="minorHAnsi" w:cs="Arial"/>
                <w:sz w:val="20"/>
                <w:szCs w:val="20"/>
              </w:rPr>
              <w:t>N</w:t>
            </w:r>
            <w:r w:rsidR="00B51427" w:rsidRPr="00B51427">
              <w:rPr>
                <w:rFonts w:asciiTheme="minorHAnsi" w:hAnsiTheme="minorHAnsi" w:cs="Arial"/>
                <w:sz w:val="20"/>
                <w:szCs w:val="20"/>
              </w:rPr>
              <w:t>ajvažnije činjenice zapisujem</w:t>
            </w:r>
            <w:r>
              <w:rPr>
                <w:rFonts w:asciiTheme="minorHAnsi" w:hAnsiTheme="minorHAnsi" w:cs="Arial"/>
                <w:sz w:val="20"/>
                <w:szCs w:val="20"/>
              </w:rPr>
              <w:t>o</w:t>
            </w:r>
            <w:r w:rsidR="00B51427" w:rsidRPr="00B51427">
              <w:rPr>
                <w:rFonts w:asciiTheme="minorHAnsi" w:hAnsiTheme="minorHAnsi" w:cs="Arial"/>
                <w:sz w:val="20"/>
                <w:szCs w:val="20"/>
              </w:rPr>
              <w:t xml:space="preserve"> na ploču, a učenici </w:t>
            </w:r>
            <w:r w:rsidR="00891D5A">
              <w:rPr>
                <w:rFonts w:asciiTheme="minorHAnsi" w:hAnsiTheme="minorHAnsi" w:cs="Arial"/>
                <w:sz w:val="20"/>
                <w:szCs w:val="20"/>
              </w:rPr>
              <w:t xml:space="preserve">pišu </w:t>
            </w:r>
            <w:r w:rsidR="00B51427" w:rsidRPr="00B51427">
              <w:rPr>
                <w:rFonts w:asciiTheme="minorHAnsi" w:hAnsiTheme="minorHAnsi" w:cs="Arial"/>
                <w:sz w:val="20"/>
                <w:szCs w:val="20"/>
              </w:rPr>
              <w:t>u pisanke</w:t>
            </w:r>
            <w:r>
              <w:rPr>
                <w:rFonts w:asciiTheme="minorHAnsi" w:hAnsiTheme="minorHAnsi" w:cs="Arial"/>
                <w:sz w:val="20"/>
                <w:szCs w:val="20"/>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BFAA156" w14:textId="77777777" w:rsidR="00861937" w:rsidRDefault="00861937" w:rsidP="00B51427">
            <w:pPr>
              <w:pStyle w:val="Tekst01"/>
              <w:spacing w:line="276" w:lineRule="auto"/>
              <w:rPr>
                <w:rFonts w:asciiTheme="minorHAnsi" w:hAnsiTheme="minorHAnsi"/>
              </w:rPr>
            </w:pPr>
          </w:p>
          <w:p w14:paraId="690C2FBD" w14:textId="77777777" w:rsidR="00861937" w:rsidRDefault="00861937" w:rsidP="00B51427">
            <w:pPr>
              <w:pStyle w:val="Tekst01"/>
              <w:spacing w:line="276" w:lineRule="auto"/>
              <w:rPr>
                <w:rFonts w:asciiTheme="minorHAnsi" w:hAnsiTheme="minorHAnsi"/>
              </w:rPr>
            </w:pPr>
          </w:p>
          <w:p w14:paraId="13905B27" w14:textId="77777777" w:rsidR="00861937" w:rsidRDefault="00861937" w:rsidP="00B51427">
            <w:pPr>
              <w:pStyle w:val="Tekst01"/>
              <w:spacing w:line="276" w:lineRule="auto"/>
              <w:rPr>
                <w:rFonts w:asciiTheme="minorHAnsi" w:hAnsiTheme="minorHAnsi"/>
              </w:rPr>
            </w:pPr>
          </w:p>
          <w:p w14:paraId="24059374" w14:textId="77777777" w:rsidR="00B51427" w:rsidRDefault="00861937" w:rsidP="00B51427">
            <w:pPr>
              <w:pStyle w:val="Tekst01"/>
              <w:spacing w:line="276" w:lineRule="auto"/>
              <w:rPr>
                <w:rFonts w:asciiTheme="minorHAnsi" w:hAnsiTheme="minorHAnsi"/>
              </w:rPr>
            </w:pPr>
            <w:r w:rsidRPr="00432296">
              <w:rPr>
                <w:rFonts w:asciiTheme="minorHAnsi" w:hAnsiTheme="minorHAnsi"/>
              </w:rPr>
              <w:t>OŠ HJ B.3.2.</w:t>
            </w:r>
          </w:p>
          <w:p w14:paraId="04F68A08" w14:textId="77777777" w:rsidR="00A12173" w:rsidRPr="00B51427" w:rsidRDefault="00A12173" w:rsidP="00B51427">
            <w:pPr>
              <w:pStyle w:val="Tekst01"/>
              <w:spacing w:line="276" w:lineRule="auto"/>
              <w:rPr>
                <w:rFonts w:asciiTheme="minorHAnsi" w:hAnsiTheme="minorHAnsi"/>
              </w:rPr>
            </w:pPr>
            <w:r w:rsidRPr="00EC0FD6">
              <w:rPr>
                <w:rFonts w:asciiTheme="minorHAnsi" w:hAnsiTheme="minorHAnsi"/>
              </w:rPr>
              <w:t>OŠ HJ B.3.3</w:t>
            </w:r>
            <w:r>
              <w:rPr>
                <w:rFonts w:asciiTheme="minorHAnsi" w:hAnsiTheme="minorHAnsi"/>
              </w:rPr>
              <w:t>.</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11A13ED" w14:textId="77777777" w:rsidR="00B51427" w:rsidRPr="00B51427" w:rsidRDefault="00B51427" w:rsidP="00B51427">
            <w:pPr>
              <w:pStyle w:val="Tekst01"/>
              <w:spacing w:line="276" w:lineRule="auto"/>
              <w:rPr>
                <w:rFonts w:asciiTheme="minorHAnsi" w:hAnsiTheme="minorHAnsi"/>
              </w:rPr>
            </w:pPr>
          </w:p>
          <w:p w14:paraId="607B155B"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rad u skupini</w:t>
            </w:r>
          </w:p>
          <w:p w14:paraId="6CEF2EFB" w14:textId="77777777" w:rsidR="00B51427" w:rsidRPr="00B51427" w:rsidRDefault="00B51427" w:rsidP="00B51427">
            <w:pPr>
              <w:pStyle w:val="Tekst01"/>
              <w:spacing w:line="276" w:lineRule="auto"/>
              <w:rPr>
                <w:rFonts w:asciiTheme="minorHAnsi" w:hAnsiTheme="minorHAnsi"/>
              </w:rPr>
            </w:pPr>
          </w:p>
          <w:p w14:paraId="2EEA4035" w14:textId="77777777" w:rsidR="00B51427" w:rsidRPr="00B51427" w:rsidRDefault="00B51427" w:rsidP="00B51427">
            <w:pPr>
              <w:pStyle w:val="Tekst01"/>
              <w:spacing w:line="276" w:lineRule="auto"/>
              <w:rPr>
                <w:rFonts w:asciiTheme="minorHAnsi" w:hAnsiTheme="minorHAnsi"/>
              </w:rPr>
            </w:pPr>
          </w:p>
          <w:p w14:paraId="6BADEFD1"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1893109F"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2756AAA"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PROVJERA</w:t>
            </w:r>
          </w:p>
          <w:p w14:paraId="7D89E900" w14:textId="376719BB" w:rsidR="00B51427" w:rsidRPr="00B51427" w:rsidRDefault="00167F43" w:rsidP="00B51427">
            <w:pPr>
              <w:pStyle w:val="Tekst01"/>
              <w:spacing w:after="100" w:afterAutospacing="1" w:line="276" w:lineRule="auto"/>
              <w:rPr>
                <w:rFonts w:asciiTheme="minorHAnsi" w:hAnsiTheme="minorHAnsi"/>
              </w:rPr>
            </w:pPr>
            <w:r>
              <w:rPr>
                <w:rFonts w:asciiTheme="minorHAnsi" w:hAnsiTheme="minorHAnsi"/>
              </w:rPr>
              <w:t>Učenici r</w:t>
            </w:r>
            <w:r w:rsidR="00B51427" w:rsidRPr="00B51427">
              <w:rPr>
                <w:rFonts w:asciiTheme="minorHAnsi" w:hAnsiTheme="minorHAnsi"/>
              </w:rPr>
              <w:t>ješava</w:t>
            </w:r>
            <w:r>
              <w:rPr>
                <w:rFonts w:asciiTheme="minorHAnsi" w:hAnsiTheme="minorHAnsi"/>
              </w:rPr>
              <w:t>ju</w:t>
            </w:r>
            <w:r w:rsidR="00B51427" w:rsidRPr="00B51427">
              <w:rPr>
                <w:rFonts w:asciiTheme="minorHAnsi" w:hAnsiTheme="minorHAnsi"/>
              </w:rPr>
              <w:t xml:space="preserve"> nastavn</w:t>
            </w:r>
            <w:r>
              <w:rPr>
                <w:rFonts w:asciiTheme="minorHAnsi" w:hAnsiTheme="minorHAnsi"/>
              </w:rPr>
              <w:t>i</w:t>
            </w:r>
            <w:r w:rsidR="00B51427" w:rsidRPr="00B51427">
              <w:rPr>
                <w:rFonts w:asciiTheme="minorHAnsi" w:hAnsiTheme="minorHAnsi"/>
              </w:rPr>
              <w:t xml:space="preserve"> listić za provjeru</w:t>
            </w:r>
            <w:r>
              <w:rPr>
                <w:rFonts w:asciiTheme="minorHAnsi" w:hAnsiTheme="minorHAnsi"/>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BC9EC3" w14:textId="77777777" w:rsidR="00861937" w:rsidRDefault="00861937" w:rsidP="00B51427">
            <w:pPr>
              <w:pStyle w:val="Tekst01"/>
              <w:spacing w:line="276" w:lineRule="auto"/>
              <w:rPr>
                <w:rFonts w:asciiTheme="minorHAnsi" w:hAnsiTheme="minorHAnsi"/>
              </w:rPr>
            </w:pPr>
          </w:p>
          <w:p w14:paraId="152358C3" w14:textId="77777777" w:rsidR="00B51427" w:rsidRPr="00B51427" w:rsidRDefault="00861937" w:rsidP="00B51427">
            <w:pPr>
              <w:pStyle w:val="Tekst01"/>
              <w:spacing w:line="276" w:lineRule="auto"/>
              <w:rPr>
                <w:rFonts w:asciiTheme="minorHAnsi" w:hAnsiTheme="minorHAnsi"/>
              </w:rPr>
            </w:pPr>
            <w:r w:rsidRPr="00432296">
              <w:rPr>
                <w:rFonts w:asciiTheme="minorHAnsi" w:hAnsiTheme="minorHAnsi"/>
              </w:rPr>
              <w:t>OŠ HJ A.3.3.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810F3FB" w14:textId="77777777" w:rsidR="00B51427" w:rsidRPr="00B51427" w:rsidRDefault="00B51427" w:rsidP="00B51427">
            <w:pPr>
              <w:pStyle w:val="Tekst01"/>
              <w:spacing w:line="276" w:lineRule="auto"/>
              <w:rPr>
                <w:rFonts w:asciiTheme="minorHAnsi" w:hAnsiTheme="minorHAnsi"/>
              </w:rPr>
            </w:pPr>
          </w:p>
          <w:p w14:paraId="0D6C8E12"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individualni</w:t>
            </w:r>
          </w:p>
        </w:tc>
      </w:tr>
      <w:tr w:rsidR="00B51427" w:rsidRPr="00B51427" w14:paraId="1C89694A"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CF1738F"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lastRenderedPageBreak/>
              <w:t>STVARALAČKI RAD</w:t>
            </w:r>
          </w:p>
          <w:p w14:paraId="35EB1FF3" w14:textId="7F1B6A2A" w:rsidR="00B51427" w:rsidRPr="00B51427" w:rsidRDefault="00D855BF" w:rsidP="00D855BF">
            <w:pPr>
              <w:pStyle w:val="Tekst01"/>
              <w:spacing w:line="276" w:lineRule="auto"/>
              <w:rPr>
                <w:rFonts w:asciiTheme="minorHAnsi" w:hAnsiTheme="minorHAnsi"/>
              </w:rPr>
            </w:pPr>
            <w:r w:rsidRPr="00D855BF">
              <w:rPr>
                <w:rFonts w:asciiTheme="minorHAnsi" w:hAnsiTheme="minorHAnsi" w:cstheme="minorHAnsi"/>
              </w:rPr>
              <w:t>−</w:t>
            </w:r>
            <w:r>
              <w:rPr>
                <w:rFonts w:asciiTheme="minorHAnsi" w:hAnsiTheme="minorHAnsi"/>
              </w:rPr>
              <w:t xml:space="preserve"> </w:t>
            </w:r>
            <w:r w:rsidR="00167F43">
              <w:rPr>
                <w:rFonts w:asciiTheme="minorHAnsi" w:hAnsiTheme="minorHAnsi"/>
              </w:rPr>
              <w:t>U</w:t>
            </w:r>
            <w:r w:rsidR="00B51427" w:rsidRPr="00B51427">
              <w:rPr>
                <w:rFonts w:asciiTheme="minorHAnsi" w:hAnsiTheme="minorHAnsi"/>
              </w:rPr>
              <w:t>čenici u paru izrađuju strip u nekoliko sličica o svakom</w:t>
            </w:r>
            <w:r w:rsidR="00891D5A">
              <w:rPr>
                <w:rFonts w:asciiTheme="minorHAnsi" w:hAnsiTheme="minorHAnsi"/>
              </w:rPr>
              <w:t>e</w:t>
            </w:r>
            <w:r w:rsidR="00B51427" w:rsidRPr="00B51427">
              <w:rPr>
                <w:rFonts w:asciiTheme="minorHAnsi" w:hAnsiTheme="minorHAnsi"/>
              </w:rPr>
              <w:t xml:space="preserve"> pojedinačnom danu, uvodnom</w:t>
            </w:r>
            <w:r w:rsidR="00167F43">
              <w:rPr>
                <w:rFonts w:asciiTheme="minorHAnsi" w:hAnsiTheme="minorHAnsi"/>
              </w:rPr>
              <w:t>e</w:t>
            </w:r>
            <w:r w:rsidR="00B51427" w:rsidRPr="00B51427">
              <w:rPr>
                <w:rFonts w:asciiTheme="minorHAnsi" w:hAnsiTheme="minorHAnsi"/>
              </w:rPr>
              <w:t xml:space="preserve"> dijelu (kod majstora Mrkonje) i završetku</w:t>
            </w:r>
            <w:r w:rsidR="00167F43">
              <w:rPr>
                <w:rFonts w:asciiTheme="minorHAnsi" w:hAnsiTheme="minorHAnsi"/>
              </w:rPr>
              <w:t>.</w:t>
            </w:r>
          </w:p>
          <w:p w14:paraId="18356F71" w14:textId="4030FD51" w:rsidR="00B51427" w:rsidRPr="00B51427" w:rsidRDefault="00D855BF" w:rsidP="00D855BF">
            <w:pPr>
              <w:pStyle w:val="Tekst01"/>
              <w:spacing w:after="100" w:afterAutospacing="1" w:line="276" w:lineRule="auto"/>
              <w:rPr>
                <w:rFonts w:asciiTheme="minorHAnsi" w:hAnsiTheme="minorHAnsi"/>
              </w:rPr>
            </w:pPr>
            <w:r w:rsidRPr="00D855BF">
              <w:rPr>
                <w:rFonts w:asciiTheme="minorHAnsi" w:hAnsiTheme="minorHAnsi" w:cstheme="minorHAnsi"/>
              </w:rPr>
              <w:t>−</w:t>
            </w:r>
            <w:r>
              <w:rPr>
                <w:rFonts w:asciiTheme="minorHAnsi" w:hAnsiTheme="minorHAnsi"/>
              </w:rPr>
              <w:t xml:space="preserve"> </w:t>
            </w:r>
            <w:r w:rsidR="00167F43">
              <w:rPr>
                <w:rFonts w:asciiTheme="minorHAnsi" w:hAnsiTheme="minorHAnsi"/>
              </w:rPr>
              <w:t>G</w:t>
            </w:r>
            <w:r w:rsidR="00B51427" w:rsidRPr="00B51427">
              <w:rPr>
                <w:rFonts w:asciiTheme="minorHAnsi" w:hAnsiTheme="minorHAnsi"/>
              </w:rPr>
              <w:t xml:space="preserve">ledanje filma i usporedba </w:t>
            </w:r>
            <w:r w:rsidR="007C0E34">
              <w:rPr>
                <w:rFonts w:asciiTheme="minorHAnsi" w:hAnsiTheme="minorHAnsi"/>
              </w:rPr>
              <w:t>(digitalni kviz)</w:t>
            </w:r>
            <w:r w:rsidR="00167F43">
              <w:rPr>
                <w:rFonts w:asciiTheme="minorHAnsi" w:hAnsiTheme="minorHAnsi"/>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010470" w14:textId="77777777" w:rsidR="002A2EAD" w:rsidRDefault="002A2EAD" w:rsidP="00B51427">
            <w:pPr>
              <w:pStyle w:val="Tekst01"/>
              <w:spacing w:line="276" w:lineRule="auto"/>
              <w:rPr>
                <w:rFonts w:asciiTheme="minorHAnsi" w:hAnsiTheme="minorHAnsi"/>
              </w:rPr>
            </w:pPr>
          </w:p>
          <w:p w14:paraId="231413FB" w14:textId="77777777" w:rsidR="00B51427" w:rsidRDefault="002A2EAD" w:rsidP="00B51427">
            <w:pPr>
              <w:pStyle w:val="Tekst01"/>
              <w:spacing w:line="276" w:lineRule="auto"/>
              <w:rPr>
                <w:rFonts w:asciiTheme="minorHAnsi" w:hAnsiTheme="minorHAnsi"/>
              </w:rPr>
            </w:pPr>
            <w:r w:rsidRPr="009377C9">
              <w:rPr>
                <w:rFonts w:asciiTheme="minorHAnsi" w:hAnsiTheme="minorHAnsi"/>
              </w:rPr>
              <w:t>OŠ HJ B.3.4.</w:t>
            </w:r>
          </w:p>
          <w:p w14:paraId="544F4F1C" w14:textId="77777777" w:rsidR="007C0E34" w:rsidRDefault="007C0E34" w:rsidP="007C0E34">
            <w:pPr>
              <w:pStyle w:val="Tekst01"/>
              <w:spacing w:line="276" w:lineRule="auto"/>
              <w:rPr>
                <w:rFonts w:asciiTheme="minorHAnsi" w:hAnsiTheme="minorHAnsi"/>
              </w:rPr>
            </w:pPr>
            <w:r w:rsidRPr="00C32CDD">
              <w:rPr>
                <w:rFonts w:asciiTheme="minorHAnsi" w:hAnsiTheme="minorHAnsi"/>
              </w:rPr>
              <w:t>OŠ LK A.3.1.</w:t>
            </w:r>
          </w:p>
          <w:p w14:paraId="019AD797" w14:textId="77777777" w:rsidR="00F4655C" w:rsidRDefault="00F4655C" w:rsidP="007C0E34">
            <w:pPr>
              <w:pStyle w:val="Tekst01"/>
              <w:spacing w:line="276" w:lineRule="auto"/>
              <w:rPr>
                <w:rFonts w:asciiTheme="minorHAnsi" w:hAnsiTheme="minorHAnsi"/>
              </w:rPr>
            </w:pPr>
            <w:r w:rsidRPr="00F4655C">
              <w:rPr>
                <w:rFonts w:asciiTheme="minorHAnsi" w:hAnsiTheme="minorHAnsi"/>
              </w:rPr>
              <w:t>uku C.2.3.</w:t>
            </w:r>
          </w:p>
          <w:p w14:paraId="2C4D7D58" w14:textId="77777777" w:rsidR="007C0E34" w:rsidRPr="00B51427" w:rsidRDefault="007C0E34" w:rsidP="00B51427">
            <w:pPr>
              <w:pStyle w:val="Tekst01"/>
              <w:spacing w:line="276" w:lineRule="auto"/>
              <w:rPr>
                <w:rFonts w:asciiTheme="minorHAnsi" w:hAnsiTheme="minorHAnsi"/>
              </w:rPr>
            </w:pPr>
            <w:r w:rsidRPr="00DC01AB">
              <w:rPr>
                <w:rFonts w:asciiTheme="minorHAnsi" w:hAnsiTheme="minorHAnsi"/>
              </w:rPr>
              <w:t>ikt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3CE695E" w14:textId="77777777" w:rsidR="00B51427" w:rsidRPr="00B51427" w:rsidRDefault="00B51427" w:rsidP="00B51427">
            <w:pPr>
              <w:pStyle w:val="Tekst01"/>
              <w:spacing w:line="276" w:lineRule="auto"/>
              <w:rPr>
                <w:rFonts w:asciiTheme="minorHAnsi" w:hAnsiTheme="minorHAnsi"/>
              </w:rPr>
            </w:pPr>
          </w:p>
          <w:p w14:paraId="10AD1CAC"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rad u paru</w:t>
            </w:r>
          </w:p>
          <w:p w14:paraId="5C31A253" w14:textId="77777777" w:rsidR="00B51427" w:rsidRPr="00B51427" w:rsidRDefault="00B51427" w:rsidP="00B51427">
            <w:pPr>
              <w:pStyle w:val="Tekst01"/>
              <w:spacing w:line="276" w:lineRule="auto"/>
              <w:rPr>
                <w:rFonts w:asciiTheme="minorHAnsi" w:hAnsiTheme="minorHAnsi"/>
              </w:rPr>
            </w:pPr>
          </w:p>
          <w:p w14:paraId="772D364F"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frontalni</w:t>
            </w:r>
          </w:p>
        </w:tc>
      </w:tr>
      <w:tr w:rsidR="00B51427" w:rsidRPr="00B51427" w14:paraId="1C4F3A26"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E9907A2"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JEZIK</w:t>
            </w:r>
          </w:p>
          <w:p w14:paraId="2FC6C432" w14:textId="442E02C8"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Pronađi u romanu nekoliko izjavnih, upitnih i uskličnih rečenica</w:t>
            </w:r>
            <w:r w:rsidR="00891D5A">
              <w:rPr>
                <w:rFonts w:asciiTheme="minorHAnsi" w:hAnsiTheme="minorHAnsi"/>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7616CAE" w14:textId="77777777" w:rsidR="002A2EAD" w:rsidRDefault="002A2EAD" w:rsidP="00B51427">
            <w:pPr>
              <w:pStyle w:val="Tekst01"/>
              <w:spacing w:line="276" w:lineRule="auto"/>
              <w:rPr>
                <w:rFonts w:asciiTheme="minorHAnsi" w:hAnsiTheme="minorHAnsi"/>
              </w:rPr>
            </w:pPr>
          </w:p>
          <w:p w14:paraId="6F934A17" w14:textId="77777777" w:rsidR="00B51427" w:rsidRPr="00B51427" w:rsidRDefault="002A2EAD" w:rsidP="00B51427">
            <w:pPr>
              <w:pStyle w:val="Tekst01"/>
              <w:spacing w:line="276" w:lineRule="auto"/>
              <w:rPr>
                <w:rFonts w:asciiTheme="minorHAnsi" w:hAnsiTheme="minorHAnsi"/>
              </w:rPr>
            </w:pPr>
            <w:r w:rsidRPr="00C32CDD">
              <w:rPr>
                <w:rFonts w:asciiTheme="minorHAnsi" w:hAnsiTheme="minorHAnsi"/>
              </w:rPr>
              <w:t>OŠ HJ A.3.5.</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08E505E" w14:textId="77777777" w:rsidR="00B51427" w:rsidRPr="00B51427" w:rsidRDefault="00B51427" w:rsidP="00B51427">
            <w:pPr>
              <w:pStyle w:val="Tekst01"/>
              <w:spacing w:line="276" w:lineRule="auto"/>
              <w:rPr>
                <w:rFonts w:asciiTheme="minorHAnsi" w:hAnsiTheme="minorHAnsi"/>
              </w:rPr>
            </w:pPr>
          </w:p>
          <w:p w14:paraId="6EADCAF0" w14:textId="77777777" w:rsidR="00B51427" w:rsidRPr="00B51427" w:rsidRDefault="00B51427" w:rsidP="00B51427">
            <w:pPr>
              <w:pStyle w:val="Tekst01"/>
              <w:spacing w:line="276" w:lineRule="auto"/>
              <w:rPr>
                <w:rFonts w:asciiTheme="minorHAnsi" w:hAnsiTheme="minorHAnsi"/>
              </w:rPr>
            </w:pPr>
            <w:r w:rsidRPr="00B51427">
              <w:rPr>
                <w:rFonts w:asciiTheme="minorHAnsi" w:hAnsiTheme="minorHAnsi"/>
              </w:rPr>
              <w:t>individualni</w:t>
            </w:r>
          </w:p>
        </w:tc>
      </w:tr>
    </w:tbl>
    <w:p w14:paraId="26768478" w14:textId="77777777" w:rsidR="00A2558C" w:rsidRDefault="00A2558C" w:rsidP="00B51427">
      <w:pPr>
        <w:rPr>
          <w:rFonts w:asciiTheme="minorHAnsi" w:hAnsiTheme="minorHAnsi" w:cs="Times New Roman"/>
          <w:sz w:val="20"/>
          <w:szCs w:val="20"/>
        </w:rPr>
      </w:pPr>
    </w:p>
    <w:p w14:paraId="2BC4C011" w14:textId="77777777" w:rsidR="00F4655C" w:rsidRPr="00B51427" w:rsidRDefault="00F4655C" w:rsidP="00B51427">
      <w:pPr>
        <w:rPr>
          <w:rFonts w:asciiTheme="minorHAnsi" w:hAnsiTheme="minorHAnsi" w:cs="Times New Roman"/>
          <w:sz w:val="20"/>
          <w:szCs w:val="20"/>
        </w:rPr>
      </w:pPr>
    </w:p>
    <w:p w14:paraId="3609292A" w14:textId="77777777" w:rsidR="00B51427" w:rsidRPr="00B51427" w:rsidRDefault="00B51427" w:rsidP="00B51427">
      <w:pPr>
        <w:pStyle w:val="BodyText"/>
        <w:spacing w:line="276" w:lineRule="auto"/>
        <w:rPr>
          <w:rFonts w:asciiTheme="minorHAnsi" w:hAnsiTheme="minorHAnsi" w:cs="Arial"/>
          <w:noProof/>
          <w:sz w:val="20"/>
          <w:szCs w:val="20"/>
        </w:rPr>
      </w:pPr>
      <w:r w:rsidRPr="00B51427">
        <w:rPr>
          <w:rFonts w:asciiTheme="minorHAnsi" w:eastAsiaTheme="minorEastAsia" w:hAnsiTheme="minorHAnsi" w:cstheme="minorBidi"/>
          <w:color w:val="auto"/>
          <w:sz w:val="20"/>
          <w:szCs w:val="20"/>
          <w:lang w:eastAsia="hr-HR"/>
        </w:rPr>
        <w:t>IGRA ASOCIJACIJA</w:t>
      </w:r>
    </w:p>
    <w:p w14:paraId="187CF3B2" w14:textId="77777777" w:rsidR="00B51427" w:rsidRPr="00B51427" w:rsidRDefault="00B51427" w:rsidP="00B51427">
      <w:pPr>
        <w:pStyle w:val="BodyText"/>
        <w:spacing w:line="276" w:lineRule="auto"/>
        <w:rPr>
          <w:rFonts w:asciiTheme="minorHAnsi" w:hAnsiTheme="minorHAnsi" w:cs="Arial"/>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154"/>
        <w:gridCol w:w="1928"/>
        <w:gridCol w:w="2268"/>
        <w:gridCol w:w="2268"/>
      </w:tblGrid>
      <w:tr w:rsidR="00B51427" w:rsidRPr="00B51427" w14:paraId="03168521" w14:textId="77777777" w:rsidTr="00BF6A97">
        <w:trPr>
          <w:trHeight w:val="283"/>
          <w:jc w:val="center"/>
        </w:trPr>
        <w:tc>
          <w:tcPr>
            <w:tcW w:w="2154" w:type="dxa"/>
            <w:shd w:val="clear" w:color="auto" w:fill="FFFFFF" w:themeFill="background1"/>
            <w:vAlign w:val="center"/>
          </w:tcPr>
          <w:p w14:paraId="0C9DB96D"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zima</w:t>
            </w:r>
          </w:p>
        </w:tc>
        <w:tc>
          <w:tcPr>
            <w:tcW w:w="1928" w:type="dxa"/>
            <w:shd w:val="clear" w:color="auto" w:fill="FFFFFF" w:themeFill="background1"/>
            <w:vAlign w:val="center"/>
          </w:tcPr>
          <w:p w14:paraId="19DF4232"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pomoćnik</w:t>
            </w:r>
          </w:p>
        </w:tc>
        <w:tc>
          <w:tcPr>
            <w:tcW w:w="2268" w:type="dxa"/>
            <w:shd w:val="clear" w:color="auto" w:fill="FFFFFF" w:themeFill="background1"/>
            <w:vAlign w:val="center"/>
          </w:tcPr>
          <w:p w14:paraId="24FB4977"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trapez</w:t>
            </w:r>
          </w:p>
        </w:tc>
        <w:tc>
          <w:tcPr>
            <w:tcW w:w="2268" w:type="dxa"/>
            <w:shd w:val="clear" w:color="auto" w:fill="FFFFFF" w:themeFill="background1"/>
          </w:tcPr>
          <w:p w14:paraId="573E10C7"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ptica</w:t>
            </w:r>
          </w:p>
        </w:tc>
      </w:tr>
      <w:tr w:rsidR="00B51427" w:rsidRPr="00B51427" w14:paraId="6BD231AF" w14:textId="77777777" w:rsidTr="00BF6A97">
        <w:trPr>
          <w:trHeight w:val="283"/>
          <w:jc w:val="center"/>
        </w:trPr>
        <w:tc>
          <w:tcPr>
            <w:tcW w:w="2154" w:type="dxa"/>
            <w:shd w:val="clear" w:color="auto" w:fill="FFFFFF" w:themeFill="background1"/>
            <w:vAlign w:val="center"/>
          </w:tcPr>
          <w:p w14:paraId="11FDE682"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obuća</w:t>
            </w:r>
          </w:p>
        </w:tc>
        <w:tc>
          <w:tcPr>
            <w:tcW w:w="1928" w:type="dxa"/>
            <w:shd w:val="clear" w:color="auto" w:fill="FFFFFF" w:themeFill="background1"/>
            <w:vAlign w:val="center"/>
          </w:tcPr>
          <w:p w14:paraId="5480C073"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 xml:space="preserve">zabija </w:t>
            </w:r>
          </w:p>
        </w:tc>
        <w:tc>
          <w:tcPr>
            <w:tcW w:w="2268" w:type="dxa"/>
            <w:shd w:val="clear" w:color="auto" w:fill="FFFFFF" w:themeFill="background1"/>
            <w:vAlign w:val="center"/>
          </w:tcPr>
          <w:p w14:paraId="6A63E799"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skakati kroz obruč</w:t>
            </w:r>
          </w:p>
        </w:tc>
        <w:tc>
          <w:tcPr>
            <w:tcW w:w="2268" w:type="dxa"/>
            <w:shd w:val="clear" w:color="auto" w:fill="FFFFFF" w:themeFill="background1"/>
          </w:tcPr>
          <w:p w14:paraId="15B8C109"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govori</w:t>
            </w:r>
          </w:p>
        </w:tc>
      </w:tr>
      <w:tr w:rsidR="00B51427" w:rsidRPr="00B51427" w14:paraId="4D04FCCD" w14:textId="77777777" w:rsidTr="00BF6A97">
        <w:trPr>
          <w:trHeight w:val="283"/>
          <w:jc w:val="center"/>
        </w:trPr>
        <w:tc>
          <w:tcPr>
            <w:tcW w:w="2154" w:type="dxa"/>
            <w:shd w:val="clear" w:color="auto" w:fill="FFFFFF" w:themeFill="background1"/>
            <w:vAlign w:val="center"/>
          </w:tcPr>
          <w:p w14:paraId="79C90859"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crvene</w:t>
            </w:r>
          </w:p>
        </w:tc>
        <w:tc>
          <w:tcPr>
            <w:tcW w:w="1928" w:type="dxa"/>
            <w:shd w:val="clear" w:color="auto" w:fill="FFFFFF" w:themeFill="background1"/>
            <w:vAlign w:val="center"/>
          </w:tcPr>
          <w:p w14:paraId="30522F40"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 xml:space="preserve">šiva </w:t>
            </w:r>
          </w:p>
        </w:tc>
        <w:tc>
          <w:tcPr>
            <w:tcW w:w="2268" w:type="dxa"/>
            <w:shd w:val="clear" w:color="auto" w:fill="FFFFFF" w:themeFill="background1"/>
            <w:vAlign w:val="center"/>
          </w:tcPr>
          <w:p w14:paraId="5BEB79E6" w14:textId="52BE7272" w:rsidR="00B51427" w:rsidRPr="00B51427" w:rsidRDefault="00167F43" w:rsidP="00B51427">
            <w:pPr>
              <w:jc w:val="center"/>
              <w:rPr>
                <w:rFonts w:asciiTheme="minorHAnsi" w:hAnsiTheme="minorHAnsi" w:cs="Arial"/>
                <w:sz w:val="20"/>
                <w:szCs w:val="20"/>
              </w:rPr>
            </w:pPr>
            <w:r>
              <w:rPr>
                <w:rFonts w:asciiTheme="minorHAnsi" w:hAnsiTheme="minorHAnsi" w:cs="Arial"/>
                <w:sz w:val="20"/>
                <w:szCs w:val="20"/>
              </w:rPr>
              <w:t>h</w:t>
            </w:r>
            <w:r w:rsidR="00B51427" w:rsidRPr="00B51427">
              <w:rPr>
                <w:rFonts w:asciiTheme="minorHAnsi" w:hAnsiTheme="minorHAnsi" w:cs="Arial"/>
                <w:sz w:val="20"/>
                <w:szCs w:val="20"/>
              </w:rPr>
              <w:t>odati po užetu</w:t>
            </w:r>
          </w:p>
        </w:tc>
        <w:tc>
          <w:tcPr>
            <w:tcW w:w="2268" w:type="dxa"/>
            <w:shd w:val="clear" w:color="auto" w:fill="FFFFFF" w:themeFill="background1"/>
          </w:tcPr>
          <w:p w14:paraId="73B0499D"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šarena</w:t>
            </w:r>
          </w:p>
        </w:tc>
      </w:tr>
      <w:tr w:rsidR="00B51427" w:rsidRPr="00B51427" w14:paraId="72D2161E" w14:textId="77777777" w:rsidTr="00BF6A97">
        <w:trPr>
          <w:trHeight w:val="283"/>
          <w:jc w:val="center"/>
        </w:trPr>
        <w:tc>
          <w:tcPr>
            <w:tcW w:w="2154" w:type="dxa"/>
            <w:shd w:val="clear" w:color="auto" w:fill="FFFFFF" w:themeFill="background1"/>
            <w:vAlign w:val="center"/>
          </w:tcPr>
          <w:p w14:paraId="53632C8C"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tijesne</w:t>
            </w:r>
          </w:p>
        </w:tc>
        <w:tc>
          <w:tcPr>
            <w:tcW w:w="1928" w:type="dxa"/>
            <w:shd w:val="clear" w:color="auto" w:fill="FFFFFF" w:themeFill="background1"/>
            <w:vAlign w:val="center"/>
          </w:tcPr>
          <w:p w14:paraId="1EB0DC2A"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pomaže</w:t>
            </w:r>
          </w:p>
        </w:tc>
        <w:tc>
          <w:tcPr>
            <w:tcW w:w="2268" w:type="dxa"/>
            <w:shd w:val="clear" w:color="auto" w:fill="FFFFFF" w:themeFill="background1"/>
            <w:vAlign w:val="center"/>
          </w:tcPr>
          <w:p w14:paraId="01FB00EB"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šator</w:t>
            </w:r>
          </w:p>
        </w:tc>
        <w:tc>
          <w:tcPr>
            <w:tcW w:w="2268" w:type="dxa"/>
            <w:shd w:val="clear" w:color="auto" w:fill="FFFFFF" w:themeFill="background1"/>
          </w:tcPr>
          <w:p w14:paraId="155ED9B1" w14:textId="77777777" w:rsidR="00B51427" w:rsidRPr="00B51427" w:rsidRDefault="00B51427" w:rsidP="00B51427">
            <w:pPr>
              <w:jc w:val="center"/>
              <w:rPr>
                <w:rFonts w:asciiTheme="minorHAnsi" w:hAnsiTheme="minorHAnsi" w:cs="Arial"/>
                <w:sz w:val="20"/>
                <w:szCs w:val="20"/>
              </w:rPr>
            </w:pPr>
            <w:r w:rsidRPr="00B51427">
              <w:rPr>
                <w:rFonts w:asciiTheme="minorHAnsi" w:hAnsiTheme="minorHAnsi" w:cs="Arial"/>
                <w:sz w:val="20"/>
                <w:szCs w:val="20"/>
              </w:rPr>
              <w:t>ara</w:t>
            </w:r>
          </w:p>
        </w:tc>
      </w:tr>
      <w:tr w:rsidR="00B51427" w:rsidRPr="00B51427" w14:paraId="2DFBC6C4" w14:textId="77777777" w:rsidTr="00BF6A97">
        <w:trPr>
          <w:trHeight w:val="283"/>
          <w:jc w:val="center"/>
        </w:trPr>
        <w:tc>
          <w:tcPr>
            <w:tcW w:w="2154" w:type="dxa"/>
            <w:shd w:val="clear" w:color="auto" w:fill="FFFFFF" w:themeFill="background1"/>
            <w:vAlign w:val="center"/>
          </w:tcPr>
          <w:p w14:paraId="00A7844C" w14:textId="77777777" w:rsidR="00B51427" w:rsidRPr="00B51427" w:rsidRDefault="00B51427" w:rsidP="00B51427">
            <w:pPr>
              <w:jc w:val="center"/>
              <w:rPr>
                <w:rFonts w:asciiTheme="minorHAnsi" w:hAnsiTheme="minorHAnsi" w:cs="Arial"/>
                <w:b/>
                <w:sz w:val="20"/>
                <w:szCs w:val="20"/>
              </w:rPr>
            </w:pPr>
            <w:r w:rsidRPr="00B51427">
              <w:rPr>
                <w:rFonts w:asciiTheme="minorHAnsi" w:hAnsiTheme="minorHAnsi" w:cs="Arial"/>
                <w:b/>
                <w:sz w:val="20"/>
                <w:szCs w:val="20"/>
              </w:rPr>
              <w:t>ČIZMICE</w:t>
            </w:r>
          </w:p>
        </w:tc>
        <w:tc>
          <w:tcPr>
            <w:tcW w:w="1928" w:type="dxa"/>
            <w:shd w:val="clear" w:color="auto" w:fill="FFFFFF" w:themeFill="background1"/>
            <w:vAlign w:val="center"/>
          </w:tcPr>
          <w:p w14:paraId="358B13C7" w14:textId="77777777" w:rsidR="00B51427" w:rsidRPr="00B51427" w:rsidRDefault="00B51427" w:rsidP="00B51427">
            <w:pPr>
              <w:jc w:val="center"/>
              <w:rPr>
                <w:rFonts w:asciiTheme="minorHAnsi" w:hAnsiTheme="minorHAnsi" w:cs="Arial"/>
                <w:b/>
                <w:sz w:val="20"/>
                <w:szCs w:val="20"/>
              </w:rPr>
            </w:pPr>
            <w:r w:rsidRPr="00B51427">
              <w:rPr>
                <w:rFonts w:asciiTheme="minorHAnsi" w:hAnsiTheme="minorHAnsi" w:cs="Arial"/>
                <w:b/>
                <w:sz w:val="20"/>
                <w:szCs w:val="20"/>
              </w:rPr>
              <w:t>ŠEGRT</w:t>
            </w:r>
          </w:p>
        </w:tc>
        <w:tc>
          <w:tcPr>
            <w:tcW w:w="2268" w:type="dxa"/>
            <w:shd w:val="clear" w:color="auto" w:fill="FFFFFF" w:themeFill="background1"/>
            <w:vAlign w:val="center"/>
          </w:tcPr>
          <w:p w14:paraId="33828DAA" w14:textId="77777777" w:rsidR="00B51427" w:rsidRPr="00B51427" w:rsidRDefault="00B51427" w:rsidP="00B51427">
            <w:pPr>
              <w:jc w:val="center"/>
              <w:rPr>
                <w:rFonts w:asciiTheme="minorHAnsi" w:hAnsiTheme="minorHAnsi" w:cs="Arial"/>
                <w:b/>
                <w:sz w:val="20"/>
                <w:szCs w:val="20"/>
              </w:rPr>
            </w:pPr>
            <w:r w:rsidRPr="00B51427">
              <w:rPr>
                <w:rFonts w:asciiTheme="minorHAnsi" w:hAnsiTheme="minorHAnsi" w:cs="Arial"/>
                <w:b/>
                <w:sz w:val="20"/>
                <w:szCs w:val="20"/>
              </w:rPr>
              <w:t>CIRKUS</w:t>
            </w:r>
          </w:p>
        </w:tc>
        <w:tc>
          <w:tcPr>
            <w:tcW w:w="2268" w:type="dxa"/>
            <w:shd w:val="clear" w:color="auto" w:fill="FFFFFF" w:themeFill="background1"/>
          </w:tcPr>
          <w:p w14:paraId="328185EE" w14:textId="77777777" w:rsidR="00B51427" w:rsidRPr="00B51427" w:rsidRDefault="00B51427" w:rsidP="00B51427">
            <w:pPr>
              <w:jc w:val="center"/>
              <w:rPr>
                <w:rFonts w:asciiTheme="minorHAnsi" w:hAnsiTheme="minorHAnsi" w:cs="Arial"/>
                <w:b/>
                <w:sz w:val="20"/>
                <w:szCs w:val="20"/>
              </w:rPr>
            </w:pPr>
            <w:r w:rsidRPr="00B51427">
              <w:rPr>
                <w:rFonts w:asciiTheme="minorHAnsi" w:hAnsiTheme="minorHAnsi" w:cs="Arial"/>
                <w:b/>
                <w:sz w:val="20"/>
                <w:szCs w:val="20"/>
              </w:rPr>
              <w:t>PAPIGA</w:t>
            </w:r>
          </w:p>
        </w:tc>
      </w:tr>
      <w:tr w:rsidR="00B51427" w:rsidRPr="00B51427" w14:paraId="711FA08A" w14:textId="77777777" w:rsidTr="00BF6A97">
        <w:trPr>
          <w:trHeight w:val="340"/>
          <w:jc w:val="center"/>
        </w:trPr>
        <w:tc>
          <w:tcPr>
            <w:tcW w:w="8618" w:type="dxa"/>
            <w:gridSpan w:val="4"/>
            <w:shd w:val="clear" w:color="auto" w:fill="FFFFFF" w:themeFill="background1"/>
            <w:vAlign w:val="center"/>
          </w:tcPr>
          <w:p w14:paraId="2F0515BC" w14:textId="77777777" w:rsidR="00B51427" w:rsidRPr="00B51427" w:rsidRDefault="00B51427" w:rsidP="00B51427">
            <w:pPr>
              <w:jc w:val="center"/>
              <w:rPr>
                <w:rFonts w:asciiTheme="minorHAnsi" w:hAnsiTheme="minorHAnsi" w:cs="Arial"/>
                <w:b/>
                <w:sz w:val="20"/>
                <w:szCs w:val="20"/>
              </w:rPr>
            </w:pPr>
            <w:r w:rsidRPr="00B51427">
              <w:rPr>
                <w:rFonts w:asciiTheme="minorHAnsi" w:hAnsiTheme="minorHAnsi" w:cs="Arial"/>
                <w:b/>
                <w:sz w:val="20"/>
                <w:szCs w:val="20"/>
              </w:rPr>
              <w:t>HLAPIĆ I GITA</w:t>
            </w:r>
          </w:p>
        </w:tc>
      </w:tr>
    </w:tbl>
    <w:p w14:paraId="655EC6C4" w14:textId="77777777" w:rsidR="00B51427" w:rsidRPr="00B51427" w:rsidRDefault="00B51427" w:rsidP="00B51427">
      <w:pPr>
        <w:pStyle w:val="BodyText"/>
        <w:spacing w:line="276" w:lineRule="auto"/>
        <w:rPr>
          <w:rFonts w:asciiTheme="minorHAnsi" w:eastAsiaTheme="minorEastAsia" w:hAnsiTheme="minorHAnsi" w:cstheme="minorBidi"/>
          <w:color w:val="auto"/>
          <w:sz w:val="20"/>
          <w:szCs w:val="20"/>
          <w:lang w:eastAsia="hr-HR"/>
        </w:rPr>
      </w:pPr>
    </w:p>
    <w:p w14:paraId="7FFC381F" w14:textId="77777777" w:rsidR="00B51427" w:rsidRPr="00B51427" w:rsidRDefault="00B51427" w:rsidP="00B51427">
      <w:pPr>
        <w:pStyle w:val="BodyText"/>
        <w:spacing w:line="276" w:lineRule="auto"/>
        <w:rPr>
          <w:rFonts w:asciiTheme="minorHAnsi" w:eastAsiaTheme="minorEastAsia" w:hAnsiTheme="minorHAnsi" w:cstheme="minorBidi"/>
          <w:color w:val="auto"/>
          <w:sz w:val="20"/>
          <w:szCs w:val="20"/>
          <w:lang w:eastAsia="hr-HR"/>
        </w:rPr>
      </w:pPr>
    </w:p>
    <w:p w14:paraId="0A02052F" w14:textId="77777777" w:rsidR="00B51427" w:rsidRPr="00B51427" w:rsidRDefault="00B51427" w:rsidP="00B51427">
      <w:pPr>
        <w:pStyle w:val="BodyText"/>
        <w:spacing w:line="276" w:lineRule="auto"/>
        <w:rPr>
          <w:rFonts w:asciiTheme="minorHAnsi" w:hAnsiTheme="minorHAnsi" w:cs="Arial"/>
          <w:noProof/>
          <w:sz w:val="20"/>
          <w:szCs w:val="20"/>
        </w:rPr>
      </w:pPr>
      <w:r w:rsidRPr="00B51427">
        <w:rPr>
          <w:rFonts w:asciiTheme="minorHAnsi" w:eastAsiaTheme="minorEastAsia" w:hAnsiTheme="minorHAnsi" w:cstheme="minorBidi"/>
          <w:color w:val="auto"/>
          <w:sz w:val="20"/>
          <w:szCs w:val="20"/>
          <w:lang w:eastAsia="hr-HR"/>
        </w:rPr>
        <w:t>IGRA ASOCIJACIJA</w:t>
      </w:r>
    </w:p>
    <w:p w14:paraId="0A8DA2BC" w14:textId="77777777" w:rsidR="00B51427" w:rsidRPr="00B51427" w:rsidRDefault="00B51427" w:rsidP="00B51427">
      <w:pPr>
        <w:pStyle w:val="BodyText"/>
        <w:spacing w:line="276" w:lineRule="auto"/>
        <w:rPr>
          <w:rFonts w:asciiTheme="minorHAnsi" w:hAnsiTheme="minorHAnsi" w:cs="Arial"/>
          <w:noProo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154"/>
        <w:gridCol w:w="1928"/>
        <w:gridCol w:w="2268"/>
        <w:gridCol w:w="2268"/>
      </w:tblGrid>
      <w:tr w:rsidR="00B51427" w:rsidRPr="00B51427" w14:paraId="4B34B87B" w14:textId="77777777" w:rsidTr="00BF6A97">
        <w:trPr>
          <w:trHeight w:val="283"/>
          <w:jc w:val="center"/>
        </w:trPr>
        <w:tc>
          <w:tcPr>
            <w:tcW w:w="2154" w:type="dxa"/>
            <w:shd w:val="clear" w:color="auto" w:fill="FFFFFF" w:themeFill="background1"/>
            <w:vAlign w:val="center"/>
          </w:tcPr>
          <w:p w14:paraId="76A8C4C9" w14:textId="77777777" w:rsidR="00B51427" w:rsidRPr="00B51427" w:rsidRDefault="00B51427" w:rsidP="00B51427">
            <w:pPr>
              <w:jc w:val="center"/>
              <w:rPr>
                <w:rFonts w:asciiTheme="minorHAnsi" w:hAnsiTheme="minorHAnsi" w:cs="Arial"/>
                <w:sz w:val="20"/>
                <w:szCs w:val="20"/>
              </w:rPr>
            </w:pPr>
          </w:p>
        </w:tc>
        <w:tc>
          <w:tcPr>
            <w:tcW w:w="1928" w:type="dxa"/>
            <w:shd w:val="clear" w:color="auto" w:fill="FFFFFF" w:themeFill="background1"/>
            <w:vAlign w:val="center"/>
          </w:tcPr>
          <w:p w14:paraId="43923F97"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vAlign w:val="center"/>
          </w:tcPr>
          <w:p w14:paraId="5C9E6556"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tcPr>
          <w:p w14:paraId="43A27A25" w14:textId="77777777" w:rsidR="00B51427" w:rsidRPr="00B51427" w:rsidRDefault="00B51427" w:rsidP="00B51427">
            <w:pPr>
              <w:jc w:val="center"/>
              <w:rPr>
                <w:rFonts w:asciiTheme="minorHAnsi" w:hAnsiTheme="minorHAnsi" w:cs="Arial"/>
                <w:sz w:val="20"/>
                <w:szCs w:val="20"/>
              </w:rPr>
            </w:pPr>
          </w:p>
        </w:tc>
      </w:tr>
      <w:tr w:rsidR="00B51427" w:rsidRPr="00B51427" w14:paraId="1516B12B" w14:textId="77777777" w:rsidTr="00BF6A97">
        <w:trPr>
          <w:trHeight w:val="283"/>
          <w:jc w:val="center"/>
        </w:trPr>
        <w:tc>
          <w:tcPr>
            <w:tcW w:w="2154" w:type="dxa"/>
            <w:shd w:val="clear" w:color="auto" w:fill="FFFFFF" w:themeFill="background1"/>
            <w:vAlign w:val="center"/>
          </w:tcPr>
          <w:p w14:paraId="409614C2" w14:textId="77777777" w:rsidR="00B51427" w:rsidRPr="00B51427" w:rsidRDefault="00B51427" w:rsidP="00B51427">
            <w:pPr>
              <w:jc w:val="center"/>
              <w:rPr>
                <w:rFonts w:asciiTheme="minorHAnsi" w:hAnsiTheme="minorHAnsi" w:cs="Arial"/>
                <w:sz w:val="20"/>
                <w:szCs w:val="20"/>
              </w:rPr>
            </w:pPr>
          </w:p>
        </w:tc>
        <w:tc>
          <w:tcPr>
            <w:tcW w:w="1928" w:type="dxa"/>
            <w:shd w:val="clear" w:color="auto" w:fill="FFFFFF" w:themeFill="background1"/>
            <w:vAlign w:val="center"/>
          </w:tcPr>
          <w:p w14:paraId="58A73AA8"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vAlign w:val="center"/>
          </w:tcPr>
          <w:p w14:paraId="22821341"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tcPr>
          <w:p w14:paraId="73295E61" w14:textId="77777777" w:rsidR="00B51427" w:rsidRPr="00B51427" w:rsidRDefault="00B51427" w:rsidP="00B51427">
            <w:pPr>
              <w:jc w:val="center"/>
              <w:rPr>
                <w:rFonts w:asciiTheme="minorHAnsi" w:hAnsiTheme="minorHAnsi" w:cs="Arial"/>
                <w:sz w:val="20"/>
                <w:szCs w:val="20"/>
              </w:rPr>
            </w:pPr>
          </w:p>
        </w:tc>
      </w:tr>
      <w:tr w:rsidR="00B51427" w:rsidRPr="00B51427" w14:paraId="0A730E35" w14:textId="77777777" w:rsidTr="00BF6A97">
        <w:trPr>
          <w:trHeight w:val="283"/>
          <w:jc w:val="center"/>
        </w:trPr>
        <w:tc>
          <w:tcPr>
            <w:tcW w:w="2154" w:type="dxa"/>
            <w:shd w:val="clear" w:color="auto" w:fill="FFFFFF" w:themeFill="background1"/>
            <w:vAlign w:val="center"/>
          </w:tcPr>
          <w:p w14:paraId="229770E6" w14:textId="77777777" w:rsidR="00B51427" w:rsidRPr="00B51427" w:rsidRDefault="00B51427" w:rsidP="00B51427">
            <w:pPr>
              <w:jc w:val="center"/>
              <w:rPr>
                <w:rFonts w:asciiTheme="minorHAnsi" w:hAnsiTheme="minorHAnsi" w:cs="Arial"/>
                <w:sz w:val="20"/>
                <w:szCs w:val="20"/>
              </w:rPr>
            </w:pPr>
          </w:p>
        </w:tc>
        <w:tc>
          <w:tcPr>
            <w:tcW w:w="1928" w:type="dxa"/>
            <w:shd w:val="clear" w:color="auto" w:fill="FFFFFF" w:themeFill="background1"/>
            <w:vAlign w:val="center"/>
          </w:tcPr>
          <w:p w14:paraId="26D2FCD3"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vAlign w:val="center"/>
          </w:tcPr>
          <w:p w14:paraId="0739F942"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tcPr>
          <w:p w14:paraId="561BFAD8" w14:textId="77777777" w:rsidR="00B51427" w:rsidRPr="00B51427" w:rsidRDefault="00B51427" w:rsidP="00B51427">
            <w:pPr>
              <w:jc w:val="center"/>
              <w:rPr>
                <w:rFonts w:asciiTheme="minorHAnsi" w:hAnsiTheme="minorHAnsi" w:cs="Arial"/>
                <w:sz w:val="20"/>
                <w:szCs w:val="20"/>
              </w:rPr>
            </w:pPr>
          </w:p>
        </w:tc>
      </w:tr>
      <w:tr w:rsidR="00B51427" w:rsidRPr="00B51427" w14:paraId="392C852B" w14:textId="77777777" w:rsidTr="00BF6A97">
        <w:trPr>
          <w:trHeight w:val="283"/>
          <w:jc w:val="center"/>
        </w:trPr>
        <w:tc>
          <w:tcPr>
            <w:tcW w:w="2154" w:type="dxa"/>
            <w:shd w:val="clear" w:color="auto" w:fill="FFFFFF" w:themeFill="background1"/>
            <w:vAlign w:val="center"/>
          </w:tcPr>
          <w:p w14:paraId="7AF4C3A5" w14:textId="77777777" w:rsidR="00B51427" w:rsidRPr="00B51427" w:rsidRDefault="00B51427" w:rsidP="00B51427">
            <w:pPr>
              <w:jc w:val="center"/>
              <w:rPr>
                <w:rFonts w:asciiTheme="minorHAnsi" w:hAnsiTheme="minorHAnsi" w:cs="Arial"/>
                <w:sz w:val="20"/>
                <w:szCs w:val="20"/>
              </w:rPr>
            </w:pPr>
          </w:p>
        </w:tc>
        <w:tc>
          <w:tcPr>
            <w:tcW w:w="1928" w:type="dxa"/>
            <w:shd w:val="clear" w:color="auto" w:fill="FFFFFF" w:themeFill="background1"/>
            <w:vAlign w:val="center"/>
          </w:tcPr>
          <w:p w14:paraId="1B027A38"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vAlign w:val="center"/>
          </w:tcPr>
          <w:p w14:paraId="491771C3" w14:textId="77777777" w:rsidR="00B51427" w:rsidRPr="00B51427" w:rsidRDefault="00B51427" w:rsidP="00B51427">
            <w:pPr>
              <w:jc w:val="center"/>
              <w:rPr>
                <w:rFonts w:asciiTheme="minorHAnsi" w:hAnsiTheme="minorHAnsi" w:cs="Arial"/>
                <w:sz w:val="20"/>
                <w:szCs w:val="20"/>
              </w:rPr>
            </w:pPr>
          </w:p>
        </w:tc>
        <w:tc>
          <w:tcPr>
            <w:tcW w:w="2268" w:type="dxa"/>
            <w:shd w:val="clear" w:color="auto" w:fill="FFFFFF" w:themeFill="background1"/>
          </w:tcPr>
          <w:p w14:paraId="23742141" w14:textId="77777777" w:rsidR="00B51427" w:rsidRPr="00B51427" w:rsidRDefault="00B51427" w:rsidP="00B51427">
            <w:pPr>
              <w:jc w:val="center"/>
              <w:rPr>
                <w:rFonts w:asciiTheme="minorHAnsi" w:hAnsiTheme="minorHAnsi" w:cs="Arial"/>
                <w:sz w:val="20"/>
                <w:szCs w:val="20"/>
              </w:rPr>
            </w:pPr>
          </w:p>
        </w:tc>
      </w:tr>
      <w:tr w:rsidR="00B51427" w:rsidRPr="00B51427" w14:paraId="2047AD60" w14:textId="77777777" w:rsidTr="00BF6A97">
        <w:trPr>
          <w:trHeight w:val="283"/>
          <w:jc w:val="center"/>
        </w:trPr>
        <w:tc>
          <w:tcPr>
            <w:tcW w:w="2154" w:type="dxa"/>
            <w:shd w:val="clear" w:color="auto" w:fill="FFFFFF" w:themeFill="background1"/>
            <w:vAlign w:val="center"/>
          </w:tcPr>
          <w:p w14:paraId="7BFD9231" w14:textId="77777777" w:rsidR="00B51427" w:rsidRPr="00B51427" w:rsidRDefault="00B51427" w:rsidP="00B51427">
            <w:pPr>
              <w:jc w:val="center"/>
              <w:rPr>
                <w:rFonts w:asciiTheme="minorHAnsi" w:hAnsiTheme="minorHAnsi" w:cs="Arial"/>
                <w:b/>
                <w:sz w:val="20"/>
                <w:szCs w:val="20"/>
              </w:rPr>
            </w:pPr>
          </w:p>
        </w:tc>
        <w:tc>
          <w:tcPr>
            <w:tcW w:w="1928" w:type="dxa"/>
            <w:shd w:val="clear" w:color="auto" w:fill="FFFFFF" w:themeFill="background1"/>
            <w:vAlign w:val="center"/>
          </w:tcPr>
          <w:p w14:paraId="49DE5E42" w14:textId="77777777" w:rsidR="00B51427" w:rsidRPr="00B51427" w:rsidRDefault="00B51427" w:rsidP="00B51427">
            <w:pPr>
              <w:jc w:val="center"/>
              <w:rPr>
                <w:rFonts w:asciiTheme="minorHAnsi" w:hAnsiTheme="minorHAnsi" w:cs="Arial"/>
                <w:b/>
                <w:sz w:val="20"/>
                <w:szCs w:val="20"/>
              </w:rPr>
            </w:pPr>
          </w:p>
        </w:tc>
        <w:tc>
          <w:tcPr>
            <w:tcW w:w="2268" w:type="dxa"/>
            <w:shd w:val="clear" w:color="auto" w:fill="FFFFFF" w:themeFill="background1"/>
            <w:vAlign w:val="center"/>
          </w:tcPr>
          <w:p w14:paraId="72D2D893" w14:textId="77777777" w:rsidR="00B51427" w:rsidRPr="00B51427" w:rsidRDefault="00B51427" w:rsidP="00B51427">
            <w:pPr>
              <w:jc w:val="center"/>
              <w:rPr>
                <w:rFonts w:asciiTheme="minorHAnsi" w:hAnsiTheme="minorHAnsi" w:cs="Arial"/>
                <w:b/>
                <w:sz w:val="20"/>
                <w:szCs w:val="20"/>
              </w:rPr>
            </w:pPr>
          </w:p>
        </w:tc>
        <w:tc>
          <w:tcPr>
            <w:tcW w:w="2268" w:type="dxa"/>
            <w:shd w:val="clear" w:color="auto" w:fill="FFFFFF" w:themeFill="background1"/>
          </w:tcPr>
          <w:p w14:paraId="1DCB6E00" w14:textId="77777777" w:rsidR="00B51427" w:rsidRPr="00B51427" w:rsidRDefault="00B51427" w:rsidP="00B51427">
            <w:pPr>
              <w:jc w:val="center"/>
              <w:rPr>
                <w:rFonts w:asciiTheme="minorHAnsi" w:hAnsiTheme="minorHAnsi" w:cs="Arial"/>
                <w:b/>
                <w:sz w:val="20"/>
                <w:szCs w:val="20"/>
              </w:rPr>
            </w:pPr>
          </w:p>
        </w:tc>
      </w:tr>
      <w:tr w:rsidR="00B51427" w:rsidRPr="00B51427" w14:paraId="508B31FA" w14:textId="77777777" w:rsidTr="00BF6A97">
        <w:trPr>
          <w:trHeight w:val="340"/>
          <w:jc w:val="center"/>
        </w:trPr>
        <w:tc>
          <w:tcPr>
            <w:tcW w:w="8618" w:type="dxa"/>
            <w:gridSpan w:val="4"/>
            <w:shd w:val="clear" w:color="auto" w:fill="FFFFFF" w:themeFill="background1"/>
            <w:vAlign w:val="center"/>
          </w:tcPr>
          <w:p w14:paraId="78D2F844" w14:textId="77777777" w:rsidR="00B51427" w:rsidRPr="00B51427" w:rsidRDefault="00B51427" w:rsidP="00B51427">
            <w:pPr>
              <w:jc w:val="center"/>
              <w:rPr>
                <w:rFonts w:asciiTheme="minorHAnsi" w:hAnsiTheme="minorHAnsi" w:cs="Arial"/>
                <w:b/>
                <w:sz w:val="20"/>
                <w:szCs w:val="20"/>
              </w:rPr>
            </w:pPr>
          </w:p>
        </w:tc>
      </w:tr>
    </w:tbl>
    <w:p w14:paraId="0709259B" w14:textId="77777777" w:rsidR="00B51427" w:rsidRDefault="00B51427" w:rsidP="000445AD">
      <w:pPr>
        <w:spacing w:after="0"/>
        <w:rPr>
          <w:rFonts w:asciiTheme="minorHAnsi" w:hAnsiTheme="minorHAnsi" w:cs="Arial"/>
          <w:sz w:val="20"/>
          <w:szCs w:val="20"/>
        </w:rPr>
      </w:pPr>
    </w:p>
    <w:p w14:paraId="04F4605D" w14:textId="77777777" w:rsidR="00F4655C" w:rsidRDefault="00F4655C" w:rsidP="000445AD">
      <w:pPr>
        <w:spacing w:after="0"/>
        <w:rPr>
          <w:rFonts w:asciiTheme="minorHAnsi" w:hAnsiTheme="minorHAnsi" w:cs="Arial"/>
          <w:sz w:val="20"/>
          <w:szCs w:val="20"/>
        </w:rPr>
      </w:pPr>
    </w:p>
    <w:p w14:paraId="2E2173FA" w14:textId="77777777" w:rsidR="00F4655C" w:rsidRDefault="00F4655C" w:rsidP="000445AD">
      <w:pPr>
        <w:spacing w:after="0"/>
        <w:rPr>
          <w:rFonts w:asciiTheme="minorHAnsi" w:hAnsiTheme="minorHAnsi" w:cs="Arial"/>
          <w:sz w:val="20"/>
          <w:szCs w:val="20"/>
        </w:rPr>
      </w:pPr>
    </w:p>
    <w:p w14:paraId="546B0D65" w14:textId="77777777" w:rsidR="00F4655C" w:rsidRDefault="00F4655C" w:rsidP="000445AD">
      <w:pPr>
        <w:spacing w:after="0"/>
        <w:rPr>
          <w:rFonts w:asciiTheme="minorHAnsi" w:hAnsiTheme="minorHAnsi" w:cs="Arial"/>
          <w:sz w:val="20"/>
          <w:szCs w:val="20"/>
        </w:rPr>
      </w:pPr>
    </w:p>
    <w:p w14:paraId="29EDB1C9" w14:textId="77777777" w:rsidR="00F4655C" w:rsidRDefault="00F4655C" w:rsidP="000445AD">
      <w:pPr>
        <w:spacing w:after="0"/>
        <w:rPr>
          <w:rFonts w:asciiTheme="minorHAnsi" w:hAnsiTheme="minorHAnsi" w:cs="Arial"/>
          <w:sz w:val="20"/>
          <w:szCs w:val="20"/>
        </w:rPr>
      </w:pPr>
    </w:p>
    <w:p w14:paraId="1ECA3A8C" w14:textId="77777777" w:rsidR="00F4655C" w:rsidRDefault="00F4655C" w:rsidP="000445AD">
      <w:pPr>
        <w:spacing w:after="0"/>
        <w:rPr>
          <w:rFonts w:asciiTheme="minorHAnsi" w:hAnsiTheme="minorHAnsi" w:cs="Arial"/>
          <w:sz w:val="20"/>
          <w:szCs w:val="20"/>
        </w:rPr>
      </w:pPr>
    </w:p>
    <w:p w14:paraId="4F34CE1F" w14:textId="77777777" w:rsidR="00F4655C" w:rsidRDefault="00F4655C" w:rsidP="000445AD">
      <w:pPr>
        <w:spacing w:after="0"/>
        <w:rPr>
          <w:rFonts w:asciiTheme="minorHAnsi" w:hAnsiTheme="minorHAnsi" w:cs="Arial"/>
          <w:sz w:val="20"/>
          <w:szCs w:val="20"/>
        </w:rPr>
      </w:pPr>
    </w:p>
    <w:p w14:paraId="37D45D1E" w14:textId="77777777" w:rsidR="00B13744" w:rsidRDefault="00B13744" w:rsidP="000445AD">
      <w:pPr>
        <w:spacing w:after="0"/>
        <w:rPr>
          <w:rFonts w:asciiTheme="minorHAnsi" w:hAnsiTheme="minorHAnsi" w:cs="Arial"/>
          <w:sz w:val="20"/>
          <w:szCs w:val="20"/>
        </w:rPr>
      </w:pPr>
    </w:p>
    <w:p w14:paraId="69052A47" w14:textId="77777777" w:rsidR="00B13744" w:rsidRDefault="00B13744" w:rsidP="000445AD">
      <w:pPr>
        <w:spacing w:after="0"/>
        <w:rPr>
          <w:rFonts w:asciiTheme="minorHAnsi" w:hAnsiTheme="minorHAnsi" w:cs="Arial"/>
          <w:sz w:val="20"/>
          <w:szCs w:val="20"/>
        </w:rPr>
      </w:pPr>
    </w:p>
    <w:p w14:paraId="0633D298" w14:textId="77777777" w:rsidR="00F4655C" w:rsidRDefault="00F4655C" w:rsidP="000445AD">
      <w:pPr>
        <w:spacing w:after="0"/>
        <w:rPr>
          <w:rFonts w:asciiTheme="minorHAnsi" w:hAnsiTheme="minorHAnsi" w:cs="Arial"/>
          <w:sz w:val="20"/>
          <w:szCs w:val="20"/>
        </w:rPr>
      </w:pPr>
    </w:p>
    <w:p w14:paraId="0D22BACF" w14:textId="77777777" w:rsidR="00F4655C" w:rsidRPr="00B51427" w:rsidRDefault="00F4655C" w:rsidP="000445AD">
      <w:pPr>
        <w:spacing w:after="0"/>
        <w:rPr>
          <w:rFonts w:asciiTheme="minorHAnsi" w:hAnsiTheme="minorHAnsi" w:cs="Arial"/>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B51427" w:rsidRPr="00B51427" w14:paraId="2FD7CD11" w14:textId="77777777" w:rsidTr="00BF6A97">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08654369" w14:textId="1E742AA4" w:rsidR="00B51427" w:rsidRPr="00891D5A" w:rsidRDefault="00B51427" w:rsidP="00B51427">
            <w:pPr>
              <w:spacing w:after="0"/>
              <w:jc w:val="center"/>
              <w:rPr>
                <w:rFonts w:asciiTheme="minorHAnsi" w:hAnsiTheme="minorHAnsi" w:cs="Arial"/>
                <w:b/>
                <w:sz w:val="20"/>
                <w:szCs w:val="20"/>
              </w:rPr>
            </w:pPr>
            <w:r w:rsidRPr="00B51427">
              <w:rPr>
                <w:rFonts w:asciiTheme="minorHAnsi" w:hAnsiTheme="minorHAnsi" w:cs="Arial"/>
                <w:b/>
                <w:sz w:val="20"/>
                <w:szCs w:val="20"/>
              </w:rPr>
              <w:lastRenderedPageBreak/>
              <w:t>NASTAVNI LISTIĆ</w:t>
            </w:r>
            <w:r w:rsidR="00891D5A">
              <w:rPr>
                <w:rFonts w:asciiTheme="minorHAnsi" w:hAnsiTheme="minorHAnsi" w:cs="Arial"/>
                <w:b/>
                <w:sz w:val="20"/>
                <w:szCs w:val="20"/>
              </w:rPr>
              <w:t xml:space="preserve"> – </w:t>
            </w:r>
            <w:r w:rsidRPr="00B51427">
              <w:rPr>
                <w:rFonts w:asciiTheme="minorHAnsi" w:hAnsiTheme="minorHAnsi" w:cs="Arial"/>
                <w:b/>
                <w:sz w:val="20"/>
                <w:szCs w:val="20"/>
              </w:rPr>
              <w:t>1. skupina</w:t>
            </w:r>
          </w:p>
        </w:tc>
      </w:tr>
      <w:tr w:rsidR="00B51427" w:rsidRPr="00B51427" w14:paraId="1FC28845" w14:textId="77777777" w:rsidTr="00BF6A97">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04E2C851" w14:textId="77777777" w:rsidR="00B51427" w:rsidRPr="00B51427" w:rsidRDefault="00B51427" w:rsidP="00B51427">
            <w:pPr>
              <w:spacing w:after="0"/>
              <w:rPr>
                <w:rFonts w:asciiTheme="minorHAnsi" w:hAnsiTheme="minorHAnsi" w:cs="Arial"/>
                <w:sz w:val="20"/>
                <w:szCs w:val="20"/>
              </w:rPr>
            </w:pPr>
          </w:p>
          <w:p w14:paraId="0B2B7550" w14:textId="0741575B" w:rsidR="00B51427" w:rsidRPr="00B51427" w:rsidRDefault="00B51427" w:rsidP="00B51427">
            <w:pPr>
              <w:pStyle w:val="Tekst01"/>
              <w:numPr>
                <w:ilvl w:val="0"/>
                <w:numId w:val="1"/>
              </w:numPr>
              <w:spacing w:line="276" w:lineRule="auto"/>
              <w:rPr>
                <w:rFonts w:asciiTheme="minorHAnsi" w:hAnsiTheme="minorHAnsi"/>
              </w:rPr>
            </w:pPr>
            <w:r w:rsidRPr="00B51427">
              <w:rPr>
                <w:rFonts w:asciiTheme="minorHAnsi" w:hAnsiTheme="minorHAnsi"/>
              </w:rPr>
              <w:t>a)  Prelistaj roman ponovno i nabroji kom</w:t>
            </w:r>
            <w:r w:rsidR="00167F43">
              <w:rPr>
                <w:rFonts w:asciiTheme="minorHAnsi" w:hAnsiTheme="minorHAnsi"/>
              </w:rPr>
              <w:t>u</w:t>
            </w:r>
            <w:r w:rsidRPr="00B51427">
              <w:rPr>
                <w:rFonts w:asciiTheme="minorHAnsi" w:hAnsiTheme="minorHAnsi"/>
              </w:rPr>
              <w:t xml:space="preserve"> je i kako Hlapić pomogao</w:t>
            </w:r>
            <w:r w:rsidR="00891D5A">
              <w:rPr>
                <w:rFonts w:asciiTheme="minorHAnsi" w:hAnsiTheme="minorHAnsi"/>
              </w:rPr>
              <w:t>.</w:t>
            </w:r>
          </w:p>
          <w:p w14:paraId="1D404625" w14:textId="77777777" w:rsidR="00B51427" w:rsidRPr="00B51427" w:rsidRDefault="00B51427" w:rsidP="00B51427">
            <w:pPr>
              <w:pStyle w:val="Tekst01"/>
              <w:spacing w:line="276" w:lineRule="auto"/>
              <w:ind w:left="720"/>
              <w:rPr>
                <w:rFonts w:asciiTheme="minorHAnsi" w:hAnsiTheme="minorHAnsi"/>
              </w:rPr>
            </w:pPr>
          </w:p>
          <w:p w14:paraId="45CFC93D"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 xml:space="preserve">                         KOMU?                                                                              KAKO?</w:t>
            </w:r>
          </w:p>
          <w:p w14:paraId="4F681428"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                            __________________________________</w:t>
            </w:r>
          </w:p>
          <w:p w14:paraId="66DA2B0E"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                              __________________________________</w:t>
            </w:r>
          </w:p>
          <w:p w14:paraId="5AB2A0D6"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                               __________________________________</w:t>
            </w:r>
          </w:p>
          <w:p w14:paraId="11D10909"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                               __________________________________</w:t>
            </w:r>
          </w:p>
          <w:p w14:paraId="1B546933"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                               __________________________________</w:t>
            </w:r>
          </w:p>
          <w:p w14:paraId="10549595"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                             __________________________________</w:t>
            </w:r>
          </w:p>
          <w:p w14:paraId="17FB369E"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                            ___________________________________</w:t>
            </w:r>
          </w:p>
          <w:p w14:paraId="1B6B1BCD"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                            ___________________________________</w:t>
            </w:r>
          </w:p>
          <w:p w14:paraId="77163720" w14:textId="366ED5E3"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 xml:space="preserve">b) Prisjeti se i napiši kada si i kako ti </w:t>
            </w:r>
            <w:r w:rsidR="00891D5A">
              <w:rPr>
                <w:rFonts w:asciiTheme="minorHAnsi" w:hAnsiTheme="minorHAnsi"/>
              </w:rPr>
              <w:t>učinila/</w:t>
            </w:r>
            <w:r w:rsidR="00167F43">
              <w:rPr>
                <w:rFonts w:asciiTheme="minorHAnsi" w:hAnsiTheme="minorHAnsi"/>
              </w:rPr>
              <w:t>u</w:t>
            </w:r>
            <w:r w:rsidRPr="00B51427">
              <w:rPr>
                <w:rFonts w:asciiTheme="minorHAnsi" w:hAnsiTheme="minorHAnsi"/>
              </w:rPr>
              <w:t>činio dobro djelo.</w:t>
            </w:r>
          </w:p>
          <w:p w14:paraId="2A4DB48C"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02142452"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59C21FE0"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074DB62A"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4B520EF2"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261441C4" w14:textId="77777777" w:rsidR="00B51427" w:rsidRPr="00B51427" w:rsidRDefault="00B51427" w:rsidP="00B51427">
            <w:pPr>
              <w:pStyle w:val="Tekst01"/>
              <w:spacing w:line="276" w:lineRule="auto"/>
              <w:rPr>
                <w:rFonts w:asciiTheme="minorHAnsi" w:hAnsiTheme="minorHAnsi"/>
              </w:rPr>
            </w:pPr>
          </w:p>
          <w:p w14:paraId="722BCC99" w14:textId="77777777" w:rsidR="00B51427" w:rsidRPr="00B51427" w:rsidRDefault="00B51427" w:rsidP="00B51427">
            <w:pPr>
              <w:spacing w:after="100" w:afterAutospacing="1"/>
              <w:rPr>
                <w:rFonts w:asciiTheme="minorHAnsi" w:hAnsiTheme="minorHAnsi" w:cs="Arial"/>
                <w:sz w:val="20"/>
                <w:szCs w:val="20"/>
              </w:rPr>
            </w:pPr>
          </w:p>
          <w:p w14:paraId="155505F7" w14:textId="77777777" w:rsidR="00B51427" w:rsidRPr="00B51427" w:rsidRDefault="00B51427" w:rsidP="00B51427">
            <w:pPr>
              <w:pStyle w:val="ListParagraph"/>
              <w:spacing w:after="0"/>
              <w:rPr>
                <w:rFonts w:cs="Arial"/>
                <w:sz w:val="20"/>
                <w:szCs w:val="20"/>
              </w:rPr>
            </w:pPr>
          </w:p>
          <w:p w14:paraId="79D29C49" w14:textId="77777777" w:rsidR="00B51427" w:rsidRPr="00B51427" w:rsidRDefault="00B51427" w:rsidP="00B51427">
            <w:pPr>
              <w:spacing w:after="0"/>
              <w:rPr>
                <w:rFonts w:asciiTheme="minorHAnsi" w:hAnsiTheme="minorHAnsi" w:cs="Arial"/>
                <w:sz w:val="20"/>
                <w:szCs w:val="20"/>
              </w:rPr>
            </w:pPr>
          </w:p>
        </w:tc>
      </w:tr>
    </w:tbl>
    <w:p w14:paraId="04F27A57" w14:textId="77777777" w:rsidR="00B51427" w:rsidRPr="00B51427" w:rsidRDefault="00B51427" w:rsidP="00B51427">
      <w:pPr>
        <w:rPr>
          <w:rFonts w:asciiTheme="minorHAnsi" w:hAnsiTheme="minorHAnsi"/>
          <w:sz w:val="20"/>
          <w:szCs w:val="20"/>
        </w:rPr>
      </w:pPr>
    </w:p>
    <w:p w14:paraId="654C02B7" w14:textId="77777777" w:rsidR="00B51427" w:rsidRPr="00B51427" w:rsidRDefault="00B51427" w:rsidP="00B51427">
      <w:pPr>
        <w:rPr>
          <w:rFonts w:asciiTheme="minorHAnsi" w:hAnsiTheme="minorHAnsi"/>
          <w:sz w:val="20"/>
          <w:szCs w:val="20"/>
        </w:rPr>
      </w:pPr>
    </w:p>
    <w:p w14:paraId="30111FA4" w14:textId="77777777" w:rsidR="00B51427" w:rsidRPr="00B51427" w:rsidRDefault="00B51427" w:rsidP="00B51427">
      <w:pPr>
        <w:rPr>
          <w:rFonts w:asciiTheme="minorHAnsi" w:hAnsiTheme="minorHAnsi"/>
          <w:sz w:val="20"/>
          <w:szCs w:val="20"/>
        </w:rPr>
      </w:pPr>
    </w:p>
    <w:p w14:paraId="1BF7A568" w14:textId="77777777" w:rsidR="00B51427" w:rsidRDefault="00B51427" w:rsidP="00B51427">
      <w:pPr>
        <w:rPr>
          <w:rFonts w:asciiTheme="minorHAnsi" w:hAnsiTheme="minorHAnsi"/>
          <w:sz w:val="20"/>
          <w:szCs w:val="20"/>
        </w:rPr>
      </w:pPr>
    </w:p>
    <w:p w14:paraId="06913D8F" w14:textId="77777777" w:rsidR="00B13744" w:rsidRDefault="00B13744" w:rsidP="00B51427">
      <w:pPr>
        <w:rPr>
          <w:rFonts w:asciiTheme="minorHAnsi" w:hAnsiTheme="minorHAnsi"/>
          <w:sz w:val="20"/>
          <w:szCs w:val="20"/>
        </w:rPr>
      </w:pPr>
    </w:p>
    <w:p w14:paraId="0CF341F6" w14:textId="77777777" w:rsidR="00B51427" w:rsidRDefault="00B51427" w:rsidP="00B51427">
      <w:pPr>
        <w:rPr>
          <w:rFonts w:asciiTheme="minorHAnsi" w:hAnsiTheme="minorHAnsi"/>
          <w:sz w:val="20"/>
          <w:szCs w:val="20"/>
        </w:rPr>
      </w:pPr>
    </w:p>
    <w:p w14:paraId="6B3637E2" w14:textId="77777777" w:rsidR="00B51427" w:rsidRPr="00B51427" w:rsidRDefault="00B51427" w:rsidP="00B51427">
      <w:pPr>
        <w:rPr>
          <w:rFonts w:asciiTheme="minorHAnsi" w:hAnsiTheme="minorHAnsi"/>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B51427" w:rsidRPr="00B51427" w14:paraId="283A70D1" w14:textId="77777777" w:rsidTr="00BF6A97">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1A0AB7D0" w14:textId="37AB5F5A" w:rsidR="00B51427" w:rsidRPr="00891D5A" w:rsidRDefault="00B51427" w:rsidP="00B51427">
            <w:pPr>
              <w:spacing w:after="0"/>
              <w:jc w:val="center"/>
              <w:rPr>
                <w:rFonts w:asciiTheme="minorHAnsi" w:hAnsiTheme="minorHAnsi" w:cs="Arial"/>
                <w:b/>
                <w:sz w:val="20"/>
                <w:szCs w:val="20"/>
              </w:rPr>
            </w:pPr>
            <w:r w:rsidRPr="00B51427">
              <w:rPr>
                <w:rFonts w:asciiTheme="minorHAnsi" w:hAnsiTheme="minorHAnsi" w:cs="Arial"/>
                <w:b/>
                <w:sz w:val="20"/>
                <w:szCs w:val="20"/>
              </w:rPr>
              <w:t>NASTAVNI LISTIĆ</w:t>
            </w:r>
            <w:r w:rsidR="00891D5A">
              <w:rPr>
                <w:rFonts w:asciiTheme="minorHAnsi" w:hAnsiTheme="minorHAnsi" w:cs="Arial"/>
                <w:b/>
                <w:sz w:val="20"/>
                <w:szCs w:val="20"/>
              </w:rPr>
              <w:t xml:space="preserve"> – </w:t>
            </w:r>
            <w:r w:rsidRPr="00B51427">
              <w:rPr>
                <w:rFonts w:asciiTheme="minorHAnsi" w:hAnsiTheme="minorHAnsi" w:cs="Arial"/>
                <w:b/>
                <w:sz w:val="20"/>
                <w:szCs w:val="20"/>
              </w:rPr>
              <w:t>2. skupina</w:t>
            </w:r>
          </w:p>
        </w:tc>
      </w:tr>
      <w:tr w:rsidR="00B51427" w:rsidRPr="00B51427" w14:paraId="5B85D79C" w14:textId="77777777" w:rsidTr="00BF6A97">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6506DBFD" w14:textId="77777777" w:rsidR="00B51427" w:rsidRPr="00B51427" w:rsidRDefault="00B51427" w:rsidP="00B51427">
            <w:pPr>
              <w:spacing w:after="0"/>
              <w:rPr>
                <w:rFonts w:asciiTheme="minorHAnsi" w:hAnsiTheme="minorHAnsi" w:cs="Arial"/>
                <w:sz w:val="20"/>
                <w:szCs w:val="20"/>
              </w:rPr>
            </w:pPr>
          </w:p>
          <w:p w14:paraId="53325F7C" w14:textId="4475D903" w:rsidR="00B51427" w:rsidRPr="00B51427" w:rsidRDefault="00B51427" w:rsidP="00B51427">
            <w:pPr>
              <w:pStyle w:val="Tekst01"/>
              <w:numPr>
                <w:ilvl w:val="0"/>
                <w:numId w:val="2"/>
              </w:numPr>
              <w:spacing w:line="276" w:lineRule="auto"/>
              <w:rPr>
                <w:rFonts w:asciiTheme="minorHAnsi" w:hAnsiTheme="minorHAnsi"/>
              </w:rPr>
            </w:pPr>
            <w:r w:rsidRPr="00B51427">
              <w:rPr>
                <w:rFonts w:asciiTheme="minorHAnsi" w:hAnsiTheme="minorHAnsi"/>
              </w:rPr>
              <w:t>a)  Prelistaj roman ponovno i ukratko navedi najvažnije događaje u određenom</w:t>
            </w:r>
            <w:r w:rsidR="00891D5A">
              <w:rPr>
                <w:rFonts w:asciiTheme="minorHAnsi" w:hAnsiTheme="minorHAnsi"/>
              </w:rPr>
              <w:t>e</w:t>
            </w:r>
            <w:r w:rsidRPr="00B51427">
              <w:rPr>
                <w:rFonts w:asciiTheme="minorHAnsi" w:hAnsiTheme="minorHAnsi"/>
              </w:rPr>
              <w:t xml:space="preserve"> danu.</w:t>
            </w:r>
          </w:p>
          <w:p w14:paraId="4E860B70" w14:textId="77777777" w:rsidR="00B51427" w:rsidRPr="00B51427" w:rsidRDefault="00B51427" w:rsidP="00B51427">
            <w:pPr>
              <w:pStyle w:val="Tekst01"/>
              <w:spacing w:line="276" w:lineRule="auto"/>
              <w:ind w:left="360"/>
              <w:rPr>
                <w:rFonts w:asciiTheme="minorHAnsi" w:hAnsiTheme="minorHAnsi"/>
              </w:rPr>
            </w:pPr>
          </w:p>
          <w:p w14:paraId="0771970A" w14:textId="77777777" w:rsidR="00B51427" w:rsidRPr="00B51427" w:rsidRDefault="00B51427" w:rsidP="00B51427">
            <w:pPr>
              <w:pStyle w:val="Tekst01"/>
              <w:spacing w:after="100" w:afterAutospacing="1" w:line="276" w:lineRule="auto"/>
              <w:ind w:left="360"/>
              <w:rPr>
                <w:rFonts w:asciiTheme="minorHAnsi" w:hAnsiTheme="minorHAnsi"/>
              </w:rPr>
            </w:pPr>
            <w:r w:rsidRPr="00B51427">
              <w:rPr>
                <w:rFonts w:asciiTheme="minorHAnsi" w:hAnsiTheme="minorHAnsi"/>
              </w:rPr>
              <w:t>Kod majstora Mrkonje         ___________________________________________________________</w:t>
            </w:r>
          </w:p>
          <w:p w14:paraId="2BBC1BD2" w14:textId="77777777" w:rsidR="00B51427" w:rsidRPr="00B51427" w:rsidRDefault="00B51427" w:rsidP="00B51427">
            <w:pPr>
              <w:pStyle w:val="Tekst01"/>
              <w:spacing w:after="100" w:afterAutospacing="1" w:line="276" w:lineRule="auto"/>
              <w:ind w:left="360"/>
              <w:rPr>
                <w:rFonts w:asciiTheme="minorHAnsi" w:hAnsiTheme="minorHAnsi"/>
              </w:rPr>
            </w:pPr>
            <w:r w:rsidRPr="00B51427">
              <w:rPr>
                <w:rFonts w:asciiTheme="minorHAnsi" w:hAnsiTheme="minorHAnsi"/>
              </w:rPr>
              <w:t>Prvi dan putovanja            _____________________________________________________________</w:t>
            </w:r>
          </w:p>
          <w:p w14:paraId="6A84222D"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Drugi dan putovanja         ____________________________________________________________</w:t>
            </w:r>
          </w:p>
          <w:p w14:paraId="6A1FFED9" w14:textId="77777777" w:rsidR="00B51427" w:rsidRPr="00B51427" w:rsidRDefault="00B51427" w:rsidP="00B51427">
            <w:pPr>
              <w:pStyle w:val="Tekst01"/>
              <w:spacing w:after="100" w:afterAutospacing="1" w:line="276" w:lineRule="auto"/>
              <w:ind w:left="360"/>
              <w:rPr>
                <w:rFonts w:asciiTheme="minorHAnsi" w:hAnsiTheme="minorHAnsi"/>
              </w:rPr>
            </w:pPr>
            <w:r w:rsidRPr="00B51427">
              <w:rPr>
                <w:rFonts w:asciiTheme="minorHAnsi" w:hAnsiTheme="minorHAnsi"/>
              </w:rPr>
              <w:t xml:space="preserve"> Treći dan putovanja          _____________________________________________________________</w:t>
            </w:r>
          </w:p>
          <w:p w14:paraId="6880B740"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Četvrti dan putovanja      _____________________________________________________________</w:t>
            </w:r>
          </w:p>
          <w:p w14:paraId="2D030C16"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Peti dan putovanja            _____________________________________________________________</w:t>
            </w:r>
          </w:p>
          <w:p w14:paraId="68F368CE"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Šesti dan putovanja          _____________________________________________________________</w:t>
            </w:r>
          </w:p>
          <w:p w14:paraId="5D08853E"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Sedma noć putovanja       _____________________________________________________________</w:t>
            </w:r>
          </w:p>
          <w:p w14:paraId="2AEC96A2"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Zaglavak                              _____________________________________________________________</w:t>
            </w:r>
          </w:p>
          <w:p w14:paraId="515B8909"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Svršetak                              _____________________________________________________________</w:t>
            </w:r>
          </w:p>
          <w:p w14:paraId="3FA50359" w14:textId="77777777" w:rsidR="00B51427" w:rsidRPr="00B51427" w:rsidRDefault="00B51427" w:rsidP="00B51427">
            <w:pPr>
              <w:pStyle w:val="Tekst01"/>
              <w:spacing w:after="100" w:afterAutospacing="1" w:line="276" w:lineRule="auto"/>
              <w:rPr>
                <w:rFonts w:asciiTheme="minorHAnsi" w:hAnsiTheme="minorHAnsi"/>
              </w:rPr>
            </w:pPr>
          </w:p>
          <w:p w14:paraId="387E4872" w14:textId="28A7251D"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b) Koji ti je dan Hlapićeva putovanja najzanimljiviji, kada bi mu se </w:t>
            </w:r>
            <w:r w:rsidR="009F1F34">
              <w:rPr>
                <w:rFonts w:asciiTheme="minorHAnsi" w:hAnsiTheme="minorHAnsi"/>
              </w:rPr>
              <w:t>željela/</w:t>
            </w:r>
            <w:r w:rsidRPr="00B51427">
              <w:rPr>
                <w:rFonts w:asciiTheme="minorHAnsi" w:hAnsiTheme="minorHAnsi"/>
              </w:rPr>
              <w:t>želio pridružiti, u kojoj</w:t>
            </w:r>
            <w:r w:rsidR="009F1F34">
              <w:rPr>
                <w:rFonts w:asciiTheme="minorHAnsi" w:hAnsiTheme="minorHAnsi"/>
              </w:rPr>
              <w:br/>
              <w:t xml:space="preserve">                   </w:t>
            </w:r>
            <w:r w:rsidRPr="00B51427">
              <w:rPr>
                <w:rFonts w:asciiTheme="minorHAnsi" w:hAnsiTheme="minorHAnsi"/>
              </w:rPr>
              <w:t xml:space="preserve"> pustolovini?</w:t>
            </w:r>
          </w:p>
          <w:p w14:paraId="5FAE1275"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3406F290"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099452E9"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1A3D6AE5"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413A9A26"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00387E2C" w14:textId="77777777" w:rsidR="00B51427" w:rsidRPr="00B51427" w:rsidRDefault="00B51427" w:rsidP="00B51427">
            <w:pPr>
              <w:pStyle w:val="Tekst01"/>
              <w:spacing w:line="276" w:lineRule="auto"/>
              <w:rPr>
                <w:rFonts w:asciiTheme="minorHAnsi" w:hAnsiTheme="minorHAnsi"/>
              </w:rPr>
            </w:pPr>
          </w:p>
          <w:p w14:paraId="124D13B6" w14:textId="77777777" w:rsidR="00B51427" w:rsidRPr="00B51427" w:rsidRDefault="00B51427" w:rsidP="00B51427">
            <w:pPr>
              <w:spacing w:after="0"/>
              <w:rPr>
                <w:rFonts w:asciiTheme="minorHAnsi" w:hAnsiTheme="minorHAnsi" w:cs="Arial"/>
                <w:sz w:val="20"/>
                <w:szCs w:val="20"/>
              </w:rPr>
            </w:pPr>
          </w:p>
          <w:p w14:paraId="31F9E9A9" w14:textId="77777777" w:rsidR="00B51427" w:rsidRPr="00B51427" w:rsidRDefault="00B51427" w:rsidP="00B51427">
            <w:pPr>
              <w:spacing w:after="0"/>
              <w:rPr>
                <w:rFonts w:asciiTheme="minorHAnsi" w:hAnsiTheme="minorHAnsi" w:cs="Arial"/>
                <w:sz w:val="20"/>
                <w:szCs w:val="20"/>
              </w:rPr>
            </w:pPr>
          </w:p>
        </w:tc>
      </w:tr>
    </w:tbl>
    <w:p w14:paraId="38AD5836" w14:textId="77777777" w:rsidR="00B51427" w:rsidRPr="00B51427" w:rsidRDefault="00B51427" w:rsidP="00B51427">
      <w:pPr>
        <w:rPr>
          <w:rFonts w:asciiTheme="minorHAnsi" w:hAnsiTheme="minorHAnsi"/>
          <w:sz w:val="20"/>
          <w:szCs w:val="20"/>
        </w:rPr>
      </w:pPr>
    </w:p>
    <w:p w14:paraId="6D1DCF9B" w14:textId="77777777" w:rsidR="00B51427" w:rsidRDefault="00B51427" w:rsidP="00B51427">
      <w:pPr>
        <w:rPr>
          <w:rFonts w:asciiTheme="minorHAnsi" w:hAnsiTheme="minorHAnsi"/>
          <w:sz w:val="20"/>
          <w:szCs w:val="20"/>
        </w:rPr>
      </w:pPr>
    </w:p>
    <w:p w14:paraId="2BB24BCB" w14:textId="77777777" w:rsidR="00B51427" w:rsidRDefault="00B51427" w:rsidP="00B51427">
      <w:pPr>
        <w:rPr>
          <w:rFonts w:asciiTheme="minorHAnsi" w:hAnsiTheme="minorHAnsi"/>
          <w:sz w:val="20"/>
          <w:szCs w:val="20"/>
        </w:rPr>
      </w:pPr>
    </w:p>
    <w:p w14:paraId="72128688" w14:textId="77777777" w:rsidR="00B51427" w:rsidRDefault="00B51427" w:rsidP="00B51427">
      <w:pPr>
        <w:rPr>
          <w:rFonts w:asciiTheme="minorHAnsi" w:hAnsiTheme="minorHAnsi"/>
          <w:sz w:val="20"/>
          <w:szCs w:val="20"/>
        </w:rPr>
      </w:pPr>
    </w:p>
    <w:p w14:paraId="4BBFFCCD" w14:textId="77777777" w:rsidR="00B51427" w:rsidRPr="00B51427" w:rsidRDefault="00B51427" w:rsidP="00B51427">
      <w:pPr>
        <w:rPr>
          <w:rFonts w:asciiTheme="minorHAnsi" w:hAnsiTheme="minorHAnsi"/>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B51427" w:rsidRPr="00B51427" w14:paraId="2D8127CE" w14:textId="77777777" w:rsidTr="00BF6A97">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1F5225CF" w14:textId="0B1040ED" w:rsidR="00B51427" w:rsidRPr="00891D5A" w:rsidRDefault="00B51427" w:rsidP="00B51427">
            <w:pPr>
              <w:spacing w:after="0"/>
              <w:jc w:val="center"/>
              <w:rPr>
                <w:rFonts w:asciiTheme="minorHAnsi" w:hAnsiTheme="minorHAnsi" w:cs="Arial"/>
                <w:b/>
                <w:sz w:val="20"/>
                <w:szCs w:val="20"/>
              </w:rPr>
            </w:pPr>
            <w:r w:rsidRPr="00B51427">
              <w:rPr>
                <w:rFonts w:asciiTheme="minorHAnsi" w:hAnsiTheme="minorHAnsi" w:cs="Arial"/>
                <w:b/>
                <w:sz w:val="20"/>
                <w:szCs w:val="20"/>
              </w:rPr>
              <w:t>NASTAVNI LISTIĆ</w:t>
            </w:r>
            <w:r w:rsidR="00891D5A">
              <w:rPr>
                <w:rFonts w:asciiTheme="minorHAnsi" w:hAnsiTheme="minorHAnsi" w:cs="Arial"/>
                <w:b/>
                <w:sz w:val="20"/>
                <w:szCs w:val="20"/>
              </w:rPr>
              <w:t xml:space="preserve"> – </w:t>
            </w:r>
            <w:r w:rsidRPr="00B51427">
              <w:rPr>
                <w:rFonts w:asciiTheme="minorHAnsi" w:hAnsiTheme="minorHAnsi" w:cs="Arial"/>
                <w:b/>
                <w:sz w:val="20"/>
                <w:szCs w:val="20"/>
              </w:rPr>
              <w:t>3. skupina</w:t>
            </w:r>
          </w:p>
        </w:tc>
      </w:tr>
      <w:tr w:rsidR="00B51427" w:rsidRPr="00B51427" w14:paraId="198DCE22" w14:textId="77777777" w:rsidTr="00BF6A97">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4EE0C6C1" w14:textId="77777777" w:rsidR="00B51427" w:rsidRPr="00B51427" w:rsidRDefault="00B51427" w:rsidP="00B51427">
            <w:pPr>
              <w:spacing w:after="0"/>
              <w:rPr>
                <w:rFonts w:asciiTheme="minorHAnsi" w:hAnsiTheme="minorHAnsi" w:cs="Arial"/>
                <w:sz w:val="20"/>
                <w:szCs w:val="20"/>
              </w:rPr>
            </w:pPr>
          </w:p>
          <w:p w14:paraId="2035A771" w14:textId="1E826627" w:rsidR="00B51427" w:rsidRPr="00B51427" w:rsidRDefault="00B51427" w:rsidP="00B51427">
            <w:pPr>
              <w:pStyle w:val="Tekst01"/>
              <w:numPr>
                <w:ilvl w:val="0"/>
                <w:numId w:val="3"/>
              </w:numPr>
              <w:spacing w:line="276" w:lineRule="auto"/>
              <w:rPr>
                <w:rFonts w:asciiTheme="minorHAnsi" w:hAnsiTheme="minorHAnsi"/>
              </w:rPr>
            </w:pPr>
            <w:r w:rsidRPr="00B51427">
              <w:rPr>
                <w:rFonts w:asciiTheme="minorHAnsi" w:hAnsiTheme="minorHAnsi"/>
              </w:rPr>
              <w:t xml:space="preserve">a)  Razvrstaj </w:t>
            </w:r>
            <w:r w:rsidR="00D13C02">
              <w:rPr>
                <w:rFonts w:asciiTheme="minorHAnsi" w:hAnsiTheme="minorHAnsi"/>
              </w:rPr>
              <w:t>obilježja</w:t>
            </w:r>
            <w:r w:rsidRPr="00B51427">
              <w:rPr>
                <w:rFonts w:asciiTheme="minorHAnsi" w:hAnsiTheme="minorHAnsi"/>
              </w:rPr>
              <w:t xml:space="preserve"> u tablicu.</w:t>
            </w:r>
          </w:p>
          <w:p w14:paraId="45655EE9" w14:textId="77777777" w:rsidR="00B51427" w:rsidRPr="00B51427" w:rsidRDefault="00B51427" w:rsidP="00B51427">
            <w:pPr>
              <w:pStyle w:val="Tekst01"/>
              <w:spacing w:line="276" w:lineRule="auto"/>
              <w:ind w:left="720"/>
              <w:rPr>
                <w:rFonts w:asciiTheme="minorHAnsi" w:hAnsiTheme="minorHAnsi"/>
              </w:rPr>
            </w:pPr>
          </w:p>
          <w:p w14:paraId="5CF6E7B6" w14:textId="4956F1D3" w:rsidR="00B51427" w:rsidRPr="00B51427" w:rsidRDefault="00B51427" w:rsidP="00B51427">
            <w:pPr>
              <w:pStyle w:val="Tekst01"/>
              <w:spacing w:line="276" w:lineRule="auto"/>
              <w:ind w:left="720"/>
              <w:rPr>
                <w:rFonts w:asciiTheme="minorHAnsi" w:hAnsiTheme="minorHAnsi"/>
              </w:rPr>
            </w:pPr>
            <w:r w:rsidRPr="00B51427">
              <w:rPr>
                <w:rFonts w:asciiTheme="minorHAnsi" w:hAnsiTheme="minorHAnsi"/>
              </w:rPr>
              <w:t>glavni likovi su djeca, sretan završetak svih Hlapićevih pustolovina, opisuje se mnogo događaja</w:t>
            </w:r>
            <w:r w:rsidR="00D13C02">
              <w:rPr>
                <w:rFonts w:asciiTheme="minorHAnsi" w:hAnsiTheme="minorHAnsi"/>
              </w:rPr>
              <w:t>,</w:t>
            </w:r>
          </w:p>
          <w:p w14:paraId="07240D82" w14:textId="0E39936F" w:rsidR="00B51427" w:rsidRPr="00B51427" w:rsidRDefault="00B51427" w:rsidP="00B51427">
            <w:pPr>
              <w:pStyle w:val="Tekst01"/>
              <w:spacing w:line="276" w:lineRule="auto"/>
              <w:ind w:left="720"/>
              <w:rPr>
                <w:rFonts w:asciiTheme="minorHAnsi" w:hAnsiTheme="minorHAnsi"/>
              </w:rPr>
            </w:pPr>
            <w:r w:rsidRPr="00B51427">
              <w:rPr>
                <w:rFonts w:asciiTheme="minorHAnsi" w:hAnsiTheme="minorHAnsi"/>
              </w:rPr>
              <w:t>neodređeno mjesto radnje (zemlja velika kao sedam carevina</w:t>
            </w:r>
            <w:r w:rsidR="00D13C02">
              <w:rPr>
                <w:rFonts w:asciiTheme="minorHAnsi" w:hAnsiTheme="minorHAnsi"/>
              </w:rPr>
              <w:t>)</w:t>
            </w:r>
            <w:r w:rsidRPr="00B51427">
              <w:rPr>
                <w:rFonts w:asciiTheme="minorHAnsi" w:hAnsiTheme="minorHAnsi"/>
              </w:rPr>
              <w:t xml:space="preserve">, stvarni likovi i stvarni događaji, podjela likova na izrazito dobre i zle, vjera da dobro mora nadvladati zlo, ima </w:t>
            </w:r>
            <w:r w:rsidR="00D13C02">
              <w:rPr>
                <w:rFonts w:asciiTheme="minorHAnsi" w:hAnsiTheme="minorHAnsi"/>
              </w:rPr>
              <w:t>mnogo</w:t>
            </w:r>
            <w:r w:rsidRPr="00B51427">
              <w:rPr>
                <w:rFonts w:asciiTheme="minorHAnsi" w:hAnsiTheme="minorHAnsi"/>
              </w:rPr>
              <w:t xml:space="preserve"> poglavlja</w:t>
            </w:r>
          </w:p>
          <w:p w14:paraId="0D26E648" w14:textId="77777777" w:rsidR="00B51427" w:rsidRPr="00B51427" w:rsidRDefault="00B51427" w:rsidP="00B51427">
            <w:pPr>
              <w:pStyle w:val="Tekst01"/>
              <w:spacing w:line="276" w:lineRule="auto"/>
              <w:ind w:left="720"/>
              <w:rPr>
                <w:rFonts w:asciiTheme="minorHAnsi" w:hAnsiTheme="minorHAnsi"/>
              </w:rPr>
            </w:pPr>
          </w:p>
          <w:tbl>
            <w:tblPr>
              <w:tblStyle w:val="TableGrid"/>
              <w:tblW w:w="0" w:type="auto"/>
              <w:tblInd w:w="720" w:type="dxa"/>
              <w:tblLook w:val="04A0" w:firstRow="1" w:lastRow="0" w:firstColumn="1" w:lastColumn="0" w:noHBand="0" w:noVBand="1"/>
            </w:tblPr>
            <w:tblGrid>
              <w:gridCol w:w="4171"/>
              <w:gridCol w:w="4171"/>
            </w:tblGrid>
            <w:tr w:rsidR="00B51427" w:rsidRPr="00B51427" w14:paraId="27A66E44" w14:textId="77777777" w:rsidTr="00BF6A97">
              <w:tc>
                <w:tcPr>
                  <w:tcW w:w="4528" w:type="dxa"/>
                </w:tcPr>
                <w:p w14:paraId="285D1885" w14:textId="77777777" w:rsidR="00B51427" w:rsidRPr="00B51427" w:rsidRDefault="00B51427" w:rsidP="00B51427">
                  <w:pPr>
                    <w:pStyle w:val="Tekst01"/>
                    <w:spacing w:line="276" w:lineRule="auto"/>
                    <w:jc w:val="center"/>
                    <w:rPr>
                      <w:rFonts w:asciiTheme="minorHAnsi" w:hAnsiTheme="minorHAnsi"/>
                    </w:rPr>
                  </w:pPr>
                  <w:r w:rsidRPr="00B51427">
                    <w:rPr>
                      <w:rFonts w:asciiTheme="minorHAnsi" w:hAnsiTheme="minorHAnsi"/>
                    </w:rPr>
                    <w:t>OBILJEŽJA BAJKE</w:t>
                  </w:r>
                </w:p>
              </w:tc>
              <w:tc>
                <w:tcPr>
                  <w:tcW w:w="4529" w:type="dxa"/>
                </w:tcPr>
                <w:p w14:paraId="16828148" w14:textId="77777777" w:rsidR="00B51427" w:rsidRPr="00B51427" w:rsidRDefault="00B51427" w:rsidP="00B51427">
                  <w:pPr>
                    <w:pStyle w:val="Tekst01"/>
                    <w:spacing w:line="276" w:lineRule="auto"/>
                    <w:jc w:val="center"/>
                    <w:rPr>
                      <w:rFonts w:asciiTheme="minorHAnsi" w:hAnsiTheme="minorHAnsi"/>
                    </w:rPr>
                  </w:pPr>
                  <w:r w:rsidRPr="00B51427">
                    <w:rPr>
                      <w:rFonts w:asciiTheme="minorHAnsi" w:hAnsiTheme="minorHAnsi"/>
                    </w:rPr>
                    <w:t>OBILJEŽJA ROMANA</w:t>
                  </w:r>
                </w:p>
              </w:tc>
            </w:tr>
            <w:tr w:rsidR="00B51427" w:rsidRPr="00B51427" w14:paraId="0B77E5C9" w14:textId="77777777" w:rsidTr="00BF6A97">
              <w:tc>
                <w:tcPr>
                  <w:tcW w:w="4528" w:type="dxa"/>
                </w:tcPr>
                <w:p w14:paraId="36E0E8A4" w14:textId="77777777" w:rsidR="00B51427" w:rsidRPr="00B51427" w:rsidRDefault="00B51427" w:rsidP="00B51427">
                  <w:pPr>
                    <w:pStyle w:val="Tekst01"/>
                    <w:spacing w:line="276" w:lineRule="auto"/>
                    <w:rPr>
                      <w:rFonts w:asciiTheme="minorHAnsi" w:hAnsiTheme="minorHAnsi"/>
                    </w:rPr>
                  </w:pPr>
                </w:p>
                <w:p w14:paraId="6D49AF6C" w14:textId="77777777" w:rsidR="00B51427" w:rsidRPr="00B51427" w:rsidRDefault="00B51427" w:rsidP="00B51427">
                  <w:pPr>
                    <w:pStyle w:val="Tekst01"/>
                    <w:spacing w:line="276" w:lineRule="auto"/>
                    <w:rPr>
                      <w:rFonts w:asciiTheme="minorHAnsi" w:hAnsiTheme="minorHAnsi"/>
                    </w:rPr>
                  </w:pPr>
                </w:p>
              </w:tc>
              <w:tc>
                <w:tcPr>
                  <w:tcW w:w="4529" w:type="dxa"/>
                </w:tcPr>
                <w:p w14:paraId="3EDBA5E4" w14:textId="77777777" w:rsidR="00B51427" w:rsidRPr="00B51427" w:rsidRDefault="00B51427" w:rsidP="00B51427">
                  <w:pPr>
                    <w:pStyle w:val="Tekst01"/>
                    <w:spacing w:line="276" w:lineRule="auto"/>
                    <w:rPr>
                      <w:rFonts w:asciiTheme="minorHAnsi" w:hAnsiTheme="minorHAnsi"/>
                    </w:rPr>
                  </w:pPr>
                </w:p>
              </w:tc>
            </w:tr>
            <w:tr w:rsidR="00B51427" w:rsidRPr="00B51427" w14:paraId="56C95213" w14:textId="77777777" w:rsidTr="00BF6A97">
              <w:tc>
                <w:tcPr>
                  <w:tcW w:w="4528" w:type="dxa"/>
                </w:tcPr>
                <w:p w14:paraId="11B70E37" w14:textId="77777777" w:rsidR="00B51427" w:rsidRPr="00B51427" w:rsidRDefault="00B51427" w:rsidP="00B51427">
                  <w:pPr>
                    <w:pStyle w:val="Tekst01"/>
                    <w:spacing w:line="276" w:lineRule="auto"/>
                    <w:rPr>
                      <w:rFonts w:asciiTheme="minorHAnsi" w:hAnsiTheme="minorHAnsi"/>
                    </w:rPr>
                  </w:pPr>
                </w:p>
                <w:p w14:paraId="36A8FE51" w14:textId="77777777" w:rsidR="00B51427" w:rsidRPr="00B51427" w:rsidRDefault="00B51427" w:rsidP="00B51427">
                  <w:pPr>
                    <w:pStyle w:val="Tekst01"/>
                    <w:spacing w:line="276" w:lineRule="auto"/>
                    <w:rPr>
                      <w:rFonts w:asciiTheme="minorHAnsi" w:hAnsiTheme="minorHAnsi"/>
                    </w:rPr>
                  </w:pPr>
                </w:p>
              </w:tc>
              <w:tc>
                <w:tcPr>
                  <w:tcW w:w="4529" w:type="dxa"/>
                </w:tcPr>
                <w:p w14:paraId="0C3134F5" w14:textId="77777777" w:rsidR="00B51427" w:rsidRPr="00B51427" w:rsidRDefault="00B51427" w:rsidP="00B51427">
                  <w:pPr>
                    <w:pStyle w:val="Tekst01"/>
                    <w:spacing w:line="276" w:lineRule="auto"/>
                    <w:rPr>
                      <w:rFonts w:asciiTheme="minorHAnsi" w:hAnsiTheme="minorHAnsi"/>
                    </w:rPr>
                  </w:pPr>
                </w:p>
              </w:tc>
            </w:tr>
            <w:tr w:rsidR="00B51427" w:rsidRPr="00B51427" w14:paraId="4C493FD4" w14:textId="77777777" w:rsidTr="00BF6A97">
              <w:tc>
                <w:tcPr>
                  <w:tcW w:w="4528" w:type="dxa"/>
                </w:tcPr>
                <w:p w14:paraId="045E9027" w14:textId="77777777" w:rsidR="00B51427" w:rsidRPr="00B51427" w:rsidRDefault="00B51427" w:rsidP="00B51427">
                  <w:pPr>
                    <w:pStyle w:val="Tekst01"/>
                    <w:spacing w:line="276" w:lineRule="auto"/>
                    <w:rPr>
                      <w:rFonts w:asciiTheme="minorHAnsi" w:hAnsiTheme="minorHAnsi"/>
                    </w:rPr>
                  </w:pPr>
                </w:p>
                <w:p w14:paraId="3ACCD533" w14:textId="77777777" w:rsidR="00B51427" w:rsidRPr="00B51427" w:rsidRDefault="00B51427" w:rsidP="00B51427">
                  <w:pPr>
                    <w:pStyle w:val="Tekst01"/>
                    <w:spacing w:line="276" w:lineRule="auto"/>
                    <w:rPr>
                      <w:rFonts w:asciiTheme="minorHAnsi" w:hAnsiTheme="minorHAnsi"/>
                    </w:rPr>
                  </w:pPr>
                </w:p>
              </w:tc>
              <w:tc>
                <w:tcPr>
                  <w:tcW w:w="4529" w:type="dxa"/>
                </w:tcPr>
                <w:p w14:paraId="5F1BE5BC" w14:textId="77777777" w:rsidR="00B51427" w:rsidRPr="00B51427" w:rsidRDefault="00B51427" w:rsidP="00B51427">
                  <w:pPr>
                    <w:pStyle w:val="Tekst01"/>
                    <w:spacing w:line="276" w:lineRule="auto"/>
                    <w:rPr>
                      <w:rFonts w:asciiTheme="minorHAnsi" w:hAnsiTheme="minorHAnsi"/>
                    </w:rPr>
                  </w:pPr>
                </w:p>
              </w:tc>
            </w:tr>
            <w:tr w:rsidR="00B51427" w:rsidRPr="00B51427" w14:paraId="1C0AFE14" w14:textId="77777777" w:rsidTr="00BF6A97">
              <w:tc>
                <w:tcPr>
                  <w:tcW w:w="4528" w:type="dxa"/>
                </w:tcPr>
                <w:p w14:paraId="31227C63" w14:textId="77777777" w:rsidR="00B51427" w:rsidRPr="00B51427" w:rsidRDefault="00B51427" w:rsidP="00B51427">
                  <w:pPr>
                    <w:pStyle w:val="Tekst01"/>
                    <w:spacing w:line="276" w:lineRule="auto"/>
                    <w:rPr>
                      <w:rFonts w:asciiTheme="minorHAnsi" w:hAnsiTheme="minorHAnsi"/>
                    </w:rPr>
                  </w:pPr>
                </w:p>
                <w:p w14:paraId="130AA9AD" w14:textId="77777777" w:rsidR="00B51427" w:rsidRPr="00B51427" w:rsidRDefault="00B51427" w:rsidP="00B51427">
                  <w:pPr>
                    <w:pStyle w:val="Tekst01"/>
                    <w:spacing w:line="276" w:lineRule="auto"/>
                    <w:rPr>
                      <w:rFonts w:asciiTheme="minorHAnsi" w:hAnsiTheme="minorHAnsi"/>
                    </w:rPr>
                  </w:pPr>
                </w:p>
              </w:tc>
              <w:tc>
                <w:tcPr>
                  <w:tcW w:w="4529" w:type="dxa"/>
                </w:tcPr>
                <w:p w14:paraId="1B1BFECF" w14:textId="77777777" w:rsidR="00B51427" w:rsidRPr="00B51427" w:rsidRDefault="00B51427" w:rsidP="00B51427">
                  <w:pPr>
                    <w:pStyle w:val="Tekst01"/>
                    <w:spacing w:line="276" w:lineRule="auto"/>
                    <w:rPr>
                      <w:rFonts w:asciiTheme="minorHAnsi" w:hAnsiTheme="minorHAnsi"/>
                    </w:rPr>
                  </w:pPr>
                </w:p>
              </w:tc>
            </w:tr>
          </w:tbl>
          <w:p w14:paraId="6CC2058D" w14:textId="77777777" w:rsidR="00B51427" w:rsidRPr="00B51427" w:rsidRDefault="00B51427" w:rsidP="00B51427">
            <w:pPr>
              <w:pStyle w:val="Tekst01"/>
              <w:spacing w:line="276" w:lineRule="auto"/>
              <w:ind w:left="720"/>
              <w:rPr>
                <w:rFonts w:asciiTheme="minorHAnsi" w:hAnsiTheme="minorHAnsi"/>
              </w:rPr>
            </w:pPr>
          </w:p>
          <w:p w14:paraId="6A5BEC94" w14:textId="77777777" w:rsidR="00B51427" w:rsidRPr="00B51427" w:rsidRDefault="00B51427" w:rsidP="00B51427">
            <w:pPr>
              <w:pStyle w:val="Tekst01"/>
              <w:spacing w:line="276" w:lineRule="auto"/>
              <w:ind w:left="360"/>
              <w:rPr>
                <w:rFonts w:asciiTheme="minorHAnsi" w:hAnsiTheme="minorHAnsi"/>
              </w:rPr>
            </w:pPr>
          </w:p>
          <w:p w14:paraId="638FDB6E" w14:textId="56D42E63"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b) Objasni značenje navedenih uspored</w:t>
            </w:r>
            <w:r w:rsidR="00891D5A">
              <w:rPr>
                <w:rFonts w:asciiTheme="minorHAnsi" w:hAnsiTheme="minorHAnsi"/>
              </w:rPr>
              <w:t>aba</w:t>
            </w:r>
            <w:r w:rsidRPr="00B51427">
              <w:rPr>
                <w:rFonts w:asciiTheme="minorHAnsi" w:hAnsiTheme="minorHAnsi"/>
              </w:rPr>
              <w:t>.</w:t>
            </w:r>
          </w:p>
          <w:p w14:paraId="20E1F9DB"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Njegov je glas bio tako jak i krupan KAO u medvjeda.</w:t>
            </w:r>
          </w:p>
          <w:p w14:paraId="183B19CF"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________________________________________________________________________________________</w:t>
            </w:r>
          </w:p>
          <w:p w14:paraId="2E59C61C"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Tavan je bio pun KAO dućan.</w:t>
            </w:r>
          </w:p>
          <w:p w14:paraId="4511E495"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________________________________________________________________________________________</w:t>
            </w:r>
          </w:p>
          <w:p w14:paraId="5A7AFBBF" w14:textId="0B95AF3A"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Grmljavina je tutnj</w:t>
            </w:r>
            <w:r w:rsidR="00891D5A">
              <w:rPr>
                <w:rFonts w:asciiTheme="minorHAnsi" w:hAnsiTheme="minorHAnsi"/>
              </w:rPr>
              <w:t>a</w:t>
            </w:r>
            <w:r w:rsidRPr="00B51427">
              <w:rPr>
                <w:rFonts w:asciiTheme="minorHAnsi" w:hAnsiTheme="minorHAnsi"/>
              </w:rPr>
              <w:t>la KAO da se željezna kola po nebu voze.</w:t>
            </w:r>
          </w:p>
          <w:p w14:paraId="3B18C380"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________________________________________________________________________________________</w:t>
            </w:r>
          </w:p>
          <w:p w14:paraId="4010DBAB" w14:textId="3DC2F489"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Cesta je ležala među velikim i zelenim livadama KAO dugačka slamka preko zelenog</w:t>
            </w:r>
            <w:r w:rsidR="00891D5A">
              <w:rPr>
                <w:rFonts w:asciiTheme="minorHAnsi" w:hAnsiTheme="minorHAnsi"/>
              </w:rPr>
              <w:t>a</w:t>
            </w:r>
            <w:r w:rsidRPr="00B51427">
              <w:rPr>
                <w:rFonts w:asciiTheme="minorHAnsi" w:hAnsiTheme="minorHAnsi"/>
              </w:rPr>
              <w:t xml:space="preserve"> mora.</w:t>
            </w:r>
          </w:p>
          <w:p w14:paraId="61C8049D"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________________________________________________________________________________________</w:t>
            </w:r>
          </w:p>
          <w:p w14:paraId="5165DE8A" w14:textId="086FFB5F"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 xml:space="preserve">                  Napokon je Hlapićeva torba bila tako debela KAO veliki bumbar kad se napije meda.</w:t>
            </w:r>
          </w:p>
          <w:p w14:paraId="4C17365D" w14:textId="77777777" w:rsidR="00B51427" w:rsidRPr="00B51427" w:rsidRDefault="00B51427" w:rsidP="00B51427">
            <w:pPr>
              <w:pStyle w:val="Tekst01"/>
              <w:spacing w:after="100" w:afterAutospacing="1" w:line="276" w:lineRule="auto"/>
              <w:rPr>
                <w:rFonts w:asciiTheme="minorHAnsi" w:hAnsiTheme="minorHAnsi"/>
              </w:rPr>
            </w:pPr>
            <w:r w:rsidRPr="00B51427">
              <w:rPr>
                <w:rFonts w:asciiTheme="minorHAnsi" w:hAnsiTheme="minorHAnsi"/>
              </w:rPr>
              <w:t>________________________________________________________________________________________</w:t>
            </w:r>
          </w:p>
          <w:p w14:paraId="318D6CA5" w14:textId="77777777" w:rsidR="00B51427" w:rsidRPr="00B51427" w:rsidRDefault="00B51427" w:rsidP="00B51427">
            <w:pPr>
              <w:spacing w:after="0"/>
              <w:rPr>
                <w:rFonts w:asciiTheme="minorHAnsi" w:hAnsiTheme="minorHAnsi" w:cs="Arial"/>
                <w:sz w:val="20"/>
                <w:szCs w:val="20"/>
              </w:rPr>
            </w:pPr>
          </w:p>
        </w:tc>
      </w:tr>
    </w:tbl>
    <w:p w14:paraId="7029C02C" w14:textId="77777777" w:rsidR="00B51427" w:rsidRPr="00B51427" w:rsidRDefault="00B51427" w:rsidP="00B51427">
      <w:pPr>
        <w:rPr>
          <w:rFonts w:asciiTheme="minorHAnsi" w:hAnsiTheme="minorHAnsi"/>
          <w:sz w:val="20"/>
          <w:szCs w:val="20"/>
        </w:rPr>
      </w:pPr>
    </w:p>
    <w:p w14:paraId="0CBE3F50" w14:textId="77777777" w:rsidR="00B51427" w:rsidRDefault="00B51427" w:rsidP="00B51427">
      <w:pPr>
        <w:rPr>
          <w:rFonts w:asciiTheme="minorHAnsi" w:hAnsiTheme="minorHAnsi"/>
          <w:sz w:val="20"/>
          <w:szCs w:val="20"/>
        </w:rPr>
      </w:pPr>
    </w:p>
    <w:p w14:paraId="798FA61E" w14:textId="77777777" w:rsidR="00B51427" w:rsidRDefault="00B51427" w:rsidP="00B51427">
      <w:pPr>
        <w:rPr>
          <w:rFonts w:asciiTheme="minorHAnsi" w:hAnsiTheme="minorHAnsi"/>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B51427" w:rsidRPr="00B51427" w14:paraId="25F05F53" w14:textId="77777777" w:rsidTr="00BF6A97">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61A8DB42" w14:textId="35AF179B" w:rsidR="00B51427" w:rsidRPr="00891D5A" w:rsidRDefault="00B51427" w:rsidP="00B51427">
            <w:pPr>
              <w:spacing w:after="0"/>
              <w:jc w:val="center"/>
              <w:rPr>
                <w:rFonts w:asciiTheme="minorHAnsi" w:hAnsiTheme="minorHAnsi" w:cs="Arial"/>
                <w:b/>
                <w:sz w:val="20"/>
                <w:szCs w:val="20"/>
              </w:rPr>
            </w:pPr>
            <w:r w:rsidRPr="00B51427">
              <w:rPr>
                <w:rFonts w:asciiTheme="minorHAnsi" w:hAnsiTheme="minorHAnsi" w:cs="Arial"/>
                <w:b/>
                <w:sz w:val="20"/>
                <w:szCs w:val="20"/>
              </w:rPr>
              <w:t>NASTAVNI LISTIĆ</w:t>
            </w:r>
            <w:r w:rsidR="00891D5A">
              <w:rPr>
                <w:rFonts w:asciiTheme="minorHAnsi" w:hAnsiTheme="minorHAnsi" w:cs="Arial"/>
                <w:b/>
                <w:sz w:val="20"/>
                <w:szCs w:val="20"/>
              </w:rPr>
              <w:t xml:space="preserve"> – </w:t>
            </w:r>
            <w:r w:rsidRPr="00B51427">
              <w:rPr>
                <w:rFonts w:asciiTheme="minorHAnsi" w:hAnsiTheme="minorHAnsi" w:cs="Arial"/>
                <w:b/>
                <w:sz w:val="20"/>
                <w:szCs w:val="20"/>
              </w:rPr>
              <w:t>4. skupina</w:t>
            </w:r>
          </w:p>
        </w:tc>
      </w:tr>
      <w:tr w:rsidR="00B51427" w:rsidRPr="00B51427" w14:paraId="32CB6D2D" w14:textId="77777777" w:rsidTr="00BF6A97">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1185BFA8" w14:textId="77777777" w:rsidR="00B51427" w:rsidRPr="00B51427" w:rsidRDefault="00B51427" w:rsidP="00B51427">
            <w:pPr>
              <w:spacing w:after="0"/>
              <w:rPr>
                <w:rFonts w:asciiTheme="minorHAnsi" w:hAnsiTheme="minorHAnsi" w:cs="Arial"/>
                <w:sz w:val="20"/>
                <w:szCs w:val="20"/>
              </w:rPr>
            </w:pPr>
          </w:p>
          <w:p w14:paraId="531654F7" w14:textId="77777777" w:rsidR="00B51427" w:rsidRPr="00B51427" w:rsidRDefault="00B51427" w:rsidP="00B51427">
            <w:pPr>
              <w:pStyle w:val="ListParagraph"/>
              <w:numPr>
                <w:ilvl w:val="0"/>
                <w:numId w:val="4"/>
              </w:numPr>
              <w:spacing w:after="100" w:afterAutospacing="1"/>
              <w:rPr>
                <w:rFonts w:cs="Arial"/>
                <w:sz w:val="20"/>
                <w:szCs w:val="20"/>
              </w:rPr>
            </w:pPr>
            <w:r w:rsidRPr="00B51427">
              <w:rPr>
                <w:rFonts w:cs="Arial"/>
                <w:sz w:val="20"/>
                <w:szCs w:val="20"/>
              </w:rPr>
              <w:t>Napiši sastavak na zadanu temu.</w:t>
            </w:r>
          </w:p>
          <w:p w14:paraId="1AC665C5" w14:textId="39E1A3D0" w:rsidR="00B51427" w:rsidRPr="00B51427" w:rsidRDefault="00B51427" w:rsidP="00B51427">
            <w:pPr>
              <w:pStyle w:val="ListParagraph"/>
              <w:spacing w:after="100" w:afterAutospacing="1"/>
              <w:rPr>
                <w:rFonts w:cs="Arial"/>
                <w:sz w:val="20"/>
                <w:szCs w:val="20"/>
              </w:rPr>
            </w:pPr>
            <w:r w:rsidRPr="00B51427">
              <w:rPr>
                <w:rFonts w:cs="Arial"/>
                <w:sz w:val="20"/>
                <w:szCs w:val="20"/>
              </w:rPr>
              <w:t>Treći dan putovanja Hlapić i Gita na sjenokoši susreću tebe. Pridružuješ im se na njihov</w:t>
            </w:r>
            <w:r w:rsidR="00D13C02">
              <w:rPr>
                <w:rFonts w:cs="Arial"/>
                <w:sz w:val="20"/>
                <w:szCs w:val="20"/>
              </w:rPr>
              <w:t>u</w:t>
            </w:r>
            <w:r w:rsidRPr="00B51427">
              <w:rPr>
                <w:rFonts w:cs="Arial"/>
                <w:sz w:val="20"/>
                <w:szCs w:val="20"/>
              </w:rPr>
              <w:t xml:space="preserve"> putovanju. Što se dalje dogodilo? Izmijeni priču.</w:t>
            </w:r>
          </w:p>
          <w:p w14:paraId="483AE878" w14:textId="77777777" w:rsidR="00B51427" w:rsidRPr="00B51427" w:rsidRDefault="00B51427" w:rsidP="00B51427">
            <w:pPr>
              <w:pStyle w:val="ListParagraph"/>
              <w:spacing w:after="0"/>
              <w:rPr>
                <w:rFonts w:cs="Arial"/>
                <w:sz w:val="20"/>
                <w:szCs w:val="20"/>
              </w:rPr>
            </w:pPr>
          </w:p>
          <w:p w14:paraId="16F51C63"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544EBECE"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6BFAD18E"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104623EF"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6DDD384D"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5AC5CFD1"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71C269DA"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4A63C3BC"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7058E0BB"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1CB2532E"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002DDF43"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7ADAAEC1"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326F22C5"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w:t>
            </w:r>
          </w:p>
          <w:p w14:paraId="6C959CC8"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42AC8DDB" w14:textId="77777777" w:rsidR="00B51427" w:rsidRPr="00B51427" w:rsidRDefault="00B51427" w:rsidP="00B51427">
            <w:pPr>
              <w:pStyle w:val="Tekst01"/>
              <w:spacing w:after="100" w:afterAutospacing="1" w:line="276" w:lineRule="auto"/>
              <w:ind w:left="720"/>
              <w:rPr>
                <w:rFonts w:asciiTheme="minorHAnsi" w:hAnsiTheme="minorHAnsi"/>
              </w:rPr>
            </w:pPr>
            <w:r w:rsidRPr="00B51427">
              <w:rPr>
                <w:rFonts w:asciiTheme="minorHAnsi" w:hAnsiTheme="minorHAnsi"/>
              </w:rPr>
              <w:t>_____________________________________________________________________________</w:t>
            </w:r>
          </w:p>
          <w:p w14:paraId="70CAE54B" w14:textId="77777777" w:rsidR="00B51427" w:rsidRPr="00B51427" w:rsidRDefault="00B51427" w:rsidP="00B51427">
            <w:pPr>
              <w:spacing w:after="0"/>
              <w:rPr>
                <w:rFonts w:asciiTheme="minorHAnsi" w:hAnsiTheme="minorHAnsi" w:cs="Arial"/>
                <w:sz w:val="20"/>
                <w:szCs w:val="20"/>
              </w:rPr>
            </w:pPr>
          </w:p>
        </w:tc>
      </w:tr>
    </w:tbl>
    <w:p w14:paraId="412825CC" w14:textId="77777777" w:rsidR="00B51427" w:rsidRPr="00B51427" w:rsidRDefault="00B51427" w:rsidP="00B51427">
      <w:pPr>
        <w:rPr>
          <w:rFonts w:asciiTheme="minorHAnsi" w:hAnsiTheme="minorHAnsi"/>
          <w:sz w:val="20"/>
          <w:szCs w:val="20"/>
        </w:rPr>
      </w:pPr>
    </w:p>
    <w:p w14:paraId="3C3EE3C4" w14:textId="77777777" w:rsidR="00B51427" w:rsidRPr="00B51427" w:rsidRDefault="00B51427" w:rsidP="00B51427">
      <w:pPr>
        <w:rPr>
          <w:rFonts w:asciiTheme="minorHAnsi" w:hAnsiTheme="minorHAnsi"/>
          <w:sz w:val="20"/>
          <w:szCs w:val="20"/>
        </w:rPr>
      </w:pPr>
    </w:p>
    <w:p w14:paraId="53B4BC2E" w14:textId="77777777" w:rsidR="00B51427" w:rsidRPr="00B51427" w:rsidRDefault="00B51427" w:rsidP="00B51427">
      <w:pPr>
        <w:rPr>
          <w:rFonts w:asciiTheme="minorHAnsi" w:hAnsiTheme="minorHAnsi"/>
          <w:sz w:val="20"/>
          <w:szCs w:val="20"/>
        </w:rPr>
      </w:pPr>
    </w:p>
    <w:p w14:paraId="57A412B7" w14:textId="77777777" w:rsidR="00B51427" w:rsidRPr="00B51427" w:rsidRDefault="00B51427" w:rsidP="00B51427">
      <w:pPr>
        <w:rPr>
          <w:rFonts w:asciiTheme="minorHAnsi" w:hAnsiTheme="minorHAnsi"/>
          <w:sz w:val="20"/>
          <w:szCs w:val="20"/>
        </w:rPr>
      </w:pPr>
    </w:p>
    <w:p w14:paraId="4C6EE6CC" w14:textId="77777777" w:rsidR="00B51427" w:rsidRDefault="00B51427" w:rsidP="00B51427">
      <w:pPr>
        <w:rPr>
          <w:rFonts w:asciiTheme="minorHAnsi" w:hAnsiTheme="minorHAnsi"/>
          <w:sz w:val="20"/>
          <w:szCs w:val="20"/>
        </w:rPr>
      </w:pPr>
    </w:p>
    <w:p w14:paraId="559904AA" w14:textId="77777777" w:rsidR="00B51427" w:rsidRDefault="00B51427" w:rsidP="00B51427">
      <w:pPr>
        <w:rPr>
          <w:rFonts w:asciiTheme="minorHAnsi" w:hAnsiTheme="minorHAnsi"/>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B51427" w:rsidRPr="00B51427" w14:paraId="4459C258" w14:textId="77777777" w:rsidTr="00BF6A97">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501B5A08" w14:textId="1F58873D" w:rsidR="00B51427" w:rsidRPr="00891D5A" w:rsidRDefault="00B51427" w:rsidP="00B51427">
            <w:pPr>
              <w:spacing w:after="0"/>
              <w:jc w:val="center"/>
              <w:rPr>
                <w:rFonts w:asciiTheme="minorHAnsi" w:hAnsiTheme="minorHAnsi" w:cs="Arial"/>
                <w:b/>
                <w:sz w:val="20"/>
                <w:szCs w:val="20"/>
              </w:rPr>
            </w:pPr>
            <w:r w:rsidRPr="00B51427">
              <w:rPr>
                <w:rFonts w:asciiTheme="minorHAnsi" w:hAnsiTheme="minorHAnsi" w:cs="Arial"/>
                <w:b/>
                <w:sz w:val="20"/>
                <w:szCs w:val="20"/>
              </w:rPr>
              <w:lastRenderedPageBreak/>
              <w:t>NASTAVNI LISTIĆ</w:t>
            </w:r>
            <w:r w:rsidR="00891D5A">
              <w:rPr>
                <w:rFonts w:asciiTheme="minorHAnsi" w:hAnsiTheme="minorHAnsi" w:cs="Arial"/>
                <w:b/>
                <w:sz w:val="20"/>
                <w:szCs w:val="20"/>
              </w:rPr>
              <w:t xml:space="preserve"> – </w:t>
            </w:r>
            <w:r w:rsidRPr="00B51427">
              <w:rPr>
                <w:rFonts w:asciiTheme="minorHAnsi" w:hAnsiTheme="minorHAnsi" w:cs="Arial"/>
                <w:b/>
                <w:sz w:val="20"/>
                <w:szCs w:val="20"/>
              </w:rPr>
              <w:t>PROVJERA</w:t>
            </w:r>
          </w:p>
        </w:tc>
      </w:tr>
      <w:tr w:rsidR="00B51427" w:rsidRPr="00B51427" w14:paraId="58B59320" w14:textId="77777777" w:rsidTr="00BF6A97">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428170DA" w14:textId="77777777" w:rsidR="00B51427" w:rsidRPr="00B51427" w:rsidRDefault="00B51427" w:rsidP="00B51427">
            <w:pPr>
              <w:spacing w:after="0"/>
              <w:rPr>
                <w:rFonts w:asciiTheme="minorHAnsi" w:hAnsiTheme="minorHAnsi" w:cs="Arial"/>
                <w:sz w:val="20"/>
                <w:szCs w:val="20"/>
              </w:rPr>
            </w:pPr>
          </w:p>
          <w:p w14:paraId="7AD32E96" w14:textId="77777777" w:rsidR="00B51427" w:rsidRPr="00B51427" w:rsidRDefault="00B51427" w:rsidP="00B51427">
            <w:pPr>
              <w:pStyle w:val="Tekst01"/>
              <w:numPr>
                <w:ilvl w:val="0"/>
                <w:numId w:val="5"/>
              </w:numPr>
              <w:spacing w:after="100" w:afterAutospacing="1" w:line="276" w:lineRule="auto"/>
              <w:rPr>
                <w:rFonts w:asciiTheme="minorHAnsi" w:hAnsiTheme="minorHAnsi" w:cs="Arial"/>
              </w:rPr>
            </w:pPr>
            <w:r w:rsidRPr="00B51427">
              <w:rPr>
                <w:rFonts w:asciiTheme="minorHAnsi" w:hAnsiTheme="minorHAnsi" w:cs="Arial"/>
              </w:rPr>
              <w:t>Odgovori na pitanja.</w:t>
            </w:r>
          </w:p>
          <w:p w14:paraId="12AF3711"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Tko su glavni likovi u romanu?</w:t>
            </w:r>
          </w:p>
          <w:p w14:paraId="66E04357"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w:t>
            </w:r>
          </w:p>
          <w:p w14:paraId="44845B57" w14:textId="13815B2A"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Nabroji sporedne likove. Koj</w:t>
            </w:r>
            <w:r w:rsidR="00D13C02">
              <w:rPr>
                <w:rFonts w:asciiTheme="minorHAnsi" w:hAnsiTheme="minorHAnsi" w:cs="Arial"/>
              </w:rPr>
              <w:t>i</w:t>
            </w:r>
            <w:r w:rsidRPr="00B51427">
              <w:rPr>
                <w:rFonts w:asciiTheme="minorHAnsi" w:hAnsiTheme="minorHAnsi" w:cs="Arial"/>
              </w:rPr>
              <w:t xml:space="preserve"> </w:t>
            </w:r>
            <w:r w:rsidR="00891D5A" w:rsidRPr="00B51427">
              <w:rPr>
                <w:rFonts w:asciiTheme="minorHAnsi" w:hAnsiTheme="minorHAnsi" w:cs="Arial"/>
              </w:rPr>
              <w:t xml:space="preserve">su </w:t>
            </w:r>
            <w:r w:rsidRPr="00B51427">
              <w:rPr>
                <w:rFonts w:asciiTheme="minorHAnsi" w:hAnsiTheme="minorHAnsi" w:cs="Arial"/>
              </w:rPr>
              <w:t xml:space="preserve">od tih </w:t>
            </w:r>
            <w:r w:rsidR="00891D5A">
              <w:rPr>
                <w:rFonts w:asciiTheme="minorHAnsi" w:hAnsiTheme="minorHAnsi" w:cs="Arial"/>
              </w:rPr>
              <w:t>likova</w:t>
            </w:r>
            <w:r w:rsidRPr="00B51427">
              <w:rPr>
                <w:rFonts w:asciiTheme="minorHAnsi" w:hAnsiTheme="minorHAnsi" w:cs="Arial"/>
              </w:rPr>
              <w:t xml:space="preserve"> dobri, a koj</w:t>
            </w:r>
            <w:r w:rsidR="00D13C02">
              <w:rPr>
                <w:rFonts w:asciiTheme="minorHAnsi" w:hAnsiTheme="minorHAnsi" w:cs="Arial"/>
              </w:rPr>
              <w:t>i</w:t>
            </w:r>
            <w:r w:rsidRPr="00B51427">
              <w:rPr>
                <w:rFonts w:asciiTheme="minorHAnsi" w:hAnsiTheme="minorHAnsi" w:cs="Arial"/>
              </w:rPr>
              <w:t xml:space="preserve"> zli ljudi?</w:t>
            </w:r>
          </w:p>
          <w:p w14:paraId="24B0E050"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w:t>
            </w:r>
          </w:p>
          <w:p w14:paraId="309A3062"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Zašto je Hlapić krenuo na putovanje?</w:t>
            </w:r>
          </w:p>
          <w:p w14:paraId="263EF8D8"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58DD36C2"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Koliko traje Hlapićevo putovanje?</w:t>
            </w:r>
          </w:p>
          <w:p w14:paraId="398A8479"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1208E130"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Koja je životinja pratila Hlapića, a koja Gitu?</w:t>
            </w:r>
          </w:p>
          <w:p w14:paraId="79B3AFFF"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7D73C75D"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Što je Gita znala odlično raditi? Zašto?</w:t>
            </w:r>
          </w:p>
          <w:p w14:paraId="5DB43332"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651CDB1B"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Kako je i gdje Hlapić pronašao čizmice?</w:t>
            </w:r>
          </w:p>
          <w:p w14:paraId="1F0E81C3"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0A94DF59"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Koga su željeli spasiti Hlapić i Gita u sedmoj noći putovanja? Jesu li uspjeli?</w:t>
            </w:r>
          </w:p>
          <w:p w14:paraId="0C491414"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6A940653"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Tko je Gitu i Hlapića doveo majstorici? Kako to?</w:t>
            </w:r>
          </w:p>
          <w:p w14:paraId="4BC38DCC" w14:textId="77777777" w:rsidR="00B51427" w:rsidRP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28239750" w14:textId="77777777" w:rsidR="00B51427" w:rsidRPr="00B51427" w:rsidRDefault="00B51427" w:rsidP="00B51427">
            <w:pPr>
              <w:pStyle w:val="Tekst01"/>
              <w:numPr>
                <w:ilvl w:val="0"/>
                <w:numId w:val="6"/>
              </w:numPr>
              <w:spacing w:after="100" w:afterAutospacing="1" w:line="276" w:lineRule="auto"/>
              <w:rPr>
                <w:rFonts w:asciiTheme="minorHAnsi" w:hAnsiTheme="minorHAnsi" w:cs="Arial"/>
              </w:rPr>
            </w:pPr>
            <w:r w:rsidRPr="00B51427">
              <w:rPr>
                <w:rFonts w:asciiTheme="minorHAnsi" w:hAnsiTheme="minorHAnsi" w:cs="Arial"/>
              </w:rPr>
              <w:t>Čija je Gita kći? Kako se zove?</w:t>
            </w:r>
          </w:p>
          <w:p w14:paraId="7870A77C" w14:textId="77777777" w:rsidR="00B51427" w:rsidRDefault="00B51427" w:rsidP="00B51427">
            <w:pPr>
              <w:pStyle w:val="Tekst01"/>
              <w:spacing w:after="100" w:afterAutospacing="1" w:line="276" w:lineRule="auto"/>
              <w:ind w:left="360"/>
              <w:rPr>
                <w:rFonts w:asciiTheme="minorHAnsi" w:hAnsiTheme="minorHAnsi" w:cs="Arial"/>
              </w:rPr>
            </w:pPr>
            <w:r w:rsidRPr="00B51427">
              <w:rPr>
                <w:rFonts w:asciiTheme="minorHAnsi" w:hAnsiTheme="minorHAnsi" w:cs="Arial"/>
              </w:rPr>
              <w:t>____________________________________________________________________________________</w:t>
            </w:r>
          </w:p>
          <w:p w14:paraId="14D62E92" w14:textId="77777777" w:rsidR="00B51427" w:rsidRDefault="00B51427" w:rsidP="00B51427">
            <w:pPr>
              <w:pStyle w:val="Tekst01"/>
              <w:spacing w:after="100" w:afterAutospacing="1" w:line="276" w:lineRule="auto"/>
              <w:ind w:left="360"/>
              <w:rPr>
                <w:rFonts w:asciiTheme="minorHAnsi" w:hAnsiTheme="minorHAnsi" w:cs="Arial"/>
              </w:rPr>
            </w:pPr>
          </w:p>
          <w:p w14:paraId="77C54784" w14:textId="77777777" w:rsidR="00B51427" w:rsidRDefault="00B51427" w:rsidP="00B51427">
            <w:pPr>
              <w:pStyle w:val="Tekst01"/>
              <w:spacing w:after="100" w:afterAutospacing="1" w:line="276" w:lineRule="auto"/>
              <w:ind w:left="360"/>
              <w:rPr>
                <w:rFonts w:asciiTheme="minorHAnsi" w:hAnsiTheme="minorHAnsi" w:cs="Arial"/>
              </w:rPr>
            </w:pPr>
          </w:p>
          <w:p w14:paraId="665580CC" w14:textId="77777777" w:rsidR="00B51427" w:rsidRPr="00B51427" w:rsidRDefault="00B51427" w:rsidP="00B51427">
            <w:pPr>
              <w:pStyle w:val="Tekst01"/>
              <w:spacing w:after="100" w:afterAutospacing="1" w:line="276" w:lineRule="auto"/>
              <w:ind w:left="360"/>
              <w:rPr>
                <w:rFonts w:asciiTheme="minorHAnsi" w:hAnsiTheme="minorHAnsi" w:cs="Arial"/>
              </w:rPr>
            </w:pPr>
          </w:p>
          <w:p w14:paraId="793AF709" w14:textId="78E47292" w:rsidR="00B51427" w:rsidRPr="00B51427" w:rsidRDefault="00B51427" w:rsidP="00B51427">
            <w:pPr>
              <w:pStyle w:val="ListParagraph"/>
              <w:numPr>
                <w:ilvl w:val="0"/>
                <w:numId w:val="5"/>
              </w:numPr>
              <w:spacing w:after="0"/>
              <w:rPr>
                <w:rFonts w:cs="Lucida Sans Unicode"/>
                <w:sz w:val="20"/>
                <w:szCs w:val="20"/>
              </w:rPr>
            </w:pPr>
            <w:r w:rsidRPr="00B51427">
              <w:rPr>
                <w:rFonts w:cs="Lucida Sans Unicode"/>
                <w:sz w:val="20"/>
                <w:szCs w:val="20"/>
              </w:rPr>
              <w:t>Poredaj događaje kako su se dogodili u romanu</w:t>
            </w:r>
            <w:r w:rsidR="00D13C02">
              <w:rPr>
                <w:rFonts w:cs="Lucida Sans Unicode"/>
                <w:sz w:val="20"/>
                <w:szCs w:val="20"/>
              </w:rPr>
              <w:t>.</w:t>
            </w:r>
          </w:p>
          <w:p w14:paraId="662407CF" w14:textId="77777777" w:rsidR="00B51427" w:rsidRPr="00B51427" w:rsidRDefault="00B51427" w:rsidP="00B51427">
            <w:pPr>
              <w:rPr>
                <w:rFonts w:asciiTheme="minorHAnsi" w:hAnsiTheme="minorHAnsi" w:cs="Lucida Sans Unicode"/>
                <w:sz w:val="20"/>
                <w:szCs w:val="20"/>
              </w:rPr>
            </w:pPr>
          </w:p>
          <w:p w14:paraId="0F4C6DA3" w14:textId="1148CBE0"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susreće Crnog</w:t>
            </w:r>
            <w:r w:rsidR="00891D5A">
              <w:rPr>
                <w:rFonts w:asciiTheme="minorHAnsi" w:hAnsiTheme="minorHAnsi" w:cs="Lucida Sans Unicode"/>
                <w:sz w:val="20"/>
                <w:szCs w:val="20"/>
              </w:rPr>
              <w:t>a</w:t>
            </w:r>
            <w:r w:rsidRPr="00B51427">
              <w:rPr>
                <w:rFonts w:asciiTheme="minorHAnsi" w:hAnsiTheme="minorHAnsi" w:cs="Lucida Sans Unicode"/>
                <w:sz w:val="20"/>
                <w:szCs w:val="20"/>
              </w:rPr>
              <w:t xml:space="preserve"> čovjeka</w:t>
            </w:r>
          </w:p>
          <w:p w14:paraId="0216CD1A"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Požar u selu</w:t>
            </w:r>
          </w:p>
          <w:p w14:paraId="3FC70B7A"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odlazi od majstora i majstorice</w:t>
            </w:r>
          </w:p>
          <w:p w14:paraId="52102788"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upoznaje Marka i dolazi do kuće s plavom zvijezdom</w:t>
            </w:r>
          </w:p>
          <w:p w14:paraId="50C95F93"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upoznaje Gitu</w:t>
            </w:r>
          </w:p>
          <w:p w14:paraId="58647C11"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je našao ukradene stvari</w:t>
            </w:r>
          </w:p>
          <w:p w14:paraId="21F88712"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Hlapić i Gita susreću majstora Mrkonju</w:t>
            </w:r>
          </w:p>
          <w:p w14:paraId="566290C9" w14:textId="77777777" w:rsidR="00B51427" w:rsidRPr="00B51427" w:rsidRDefault="00B51427" w:rsidP="00B51427">
            <w:pPr>
              <w:spacing w:after="100" w:afterAutospacing="1"/>
              <w:rPr>
                <w:rFonts w:asciiTheme="minorHAnsi" w:hAnsiTheme="minorHAnsi" w:cs="Lucida Sans Unicode"/>
                <w:sz w:val="20"/>
                <w:szCs w:val="20"/>
              </w:rPr>
            </w:pPr>
            <w:r w:rsidRPr="00B51427">
              <w:rPr>
                <w:rFonts w:asciiTheme="minorHAnsi" w:hAnsiTheme="minorHAnsi" w:cs="Lucida Sans Unicode"/>
                <w:sz w:val="20"/>
                <w:szCs w:val="20"/>
              </w:rPr>
              <w:t xml:space="preserve">                                 _____  Svi zajedno odlaze kući</w:t>
            </w:r>
          </w:p>
          <w:p w14:paraId="1E59414B" w14:textId="704FD430" w:rsidR="00B51427" w:rsidRPr="00B51427" w:rsidRDefault="00B51427" w:rsidP="00B51427">
            <w:pPr>
              <w:pStyle w:val="ListParagraph"/>
              <w:numPr>
                <w:ilvl w:val="0"/>
                <w:numId w:val="5"/>
              </w:numPr>
              <w:spacing w:after="100" w:afterAutospacing="1"/>
              <w:rPr>
                <w:rFonts w:cs="Lucida Sans Unicode"/>
                <w:sz w:val="20"/>
                <w:szCs w:val="20"/>
              </w:rPr>
            </w:pPr>
            <w:r w:rsidRPr="00B51427">
              <w:rPr>
                <w:rFonts w:cs="Lucida Sans Unicode"/>
                <w:sz w:val="20"/>
                <w:szCs w:val="20"/>
              </w:rPr>
              <w:t>Napiši što si nauči</w:t>
            </w:r>
            <w:r w:rsidR="00891D5A">
              <w:rPr>
                <w:rFonts w:cs="Lucida Sans Unicode"/>
                <w:sz w:val="20"/>
                <w:szCs w:val="20"/>
              </w:rPr>
              <w:t>la</w:t>
            </w:r>
            <w:r w:rsidRPr="00B51427">
              <w:rPr>
                <w:rFonts w:cs="Lucida Sans Unicode"/>
                <w:sz w:val="20"/>
                <w:szCs w:val="20"/>
              </w:rPr>
              <w:t>/nauči</w:t>
            </w:r>
            <w:r w:rsidR="00891D5A">
              <w:rPr>
                <w:rFonts w:cs="Lucida Sans Unicode"/>
                <w:sz w:val="20"/>
                <w:szCs w:val="20"/>
              </w:rPr>
              <w:t>o</w:t>
            </w:r>
            <w:r w:rsidRPr="00B51427">
              <w:rPr>
                <w:rFonts w:cs="Lucida Sans Unicode"/>
                <w:sz w:val="20"/>
                <w:szCs w:val="20"/>
              </w:rPr>
              <w:t xml:space="preserve"> iz </w:t>
            </w:r>
            <w:r w:rsidR="00891D5A">
              <w:rPr>
                <w:rFonts w:cs="Lucida Sans Unicode"/>
                <w:sz w:val="20"/>
                <w:szCs w:val="20"/>
              </w:rPr>
              <w:t>ovoga</w:t>
            </w:r>
            <w:r w:rsidRPr="00B51427">
              <w:rPr>
                <w:rFonts w:cs="Lucida Sans Unicode"/>
                <w:sz w:val="20"/>
                <w:szCs w:val="20"/>
              </w:rPr>
              <w:t xml:space="preserve"> romana.</w:t>
            </w:r>
          </w:p>
          <w:p w14:paraId="612A9EA7" w14:textId="77777777" w:rsidR="00B51427" w:rsidRPr="00B51427" w:rsidRDefault="00B51427" w:rsidP="00B51427">
            <w:pPr>
              <w:spacing w:after="100" w:afterAutospacing="1"/>
              <w:ind w:left="720"/>
              <w:rPr>
                <w:rFonts w:asciiTheme="minorHAnsi" w:hAnsiTheme="minorHAnsi" w:cs="Lucida Sans Unicode"/>
                <w:sz w:val="20"/>
                <w:szCs w:val="20"/>
              </w:rPr>
            </w:pPr>
            <w:r w:rsidRPr="00B51427">
              <w:rPr>
                <w:rFonts w:asciiTheme="minorHAnsi" w:hAnsiTheme="minorHAnsi" w:cs="Lucida Sans Unicode"/>
                <w:sz w:val="20"/>
                <w:szCs w:val="20"/>
              </w:rPr>
              <w:t>______________________________________________________________________________</w:t>
            </w:r>
          </w:p>
          <w:p w14:paraId="3B1566A7" w14:textId="77777777" w:rsidR="00B51427" w:rsidRPr="00B51427" w:rsidRDefault="00B51427" w:rsidP="00B51427">
            <w:pPr>
              <w:spacing w:after="100" w:afterAutospacing="1"/>
              <w:ind w:left="720"/>
              <w:rPr>
                <w:rFonts w:asciiTheme="minorHAnsi" w:hAnsiTheme="minorHAnsi" w:cs="Lucida Sans Unicode"/>
                <w:sz w:val="20"/>
                <w:szCs w:val="20"/>
              </w:rPr>
            </w:pPr>
            <w:r w:rsidRPr="00B51427">
              <w:rPr>
                <w:rFonts w:asciiTheme="minorHAnsi" w:hAnsiTheme="minorHAnsi" w:cs="Lucida Sans Unicode"/>
                <w:sz w:val="20"/>
                <w:szCs w:val="20"/>
              </w:rPr>
              <w:t>______________________________________________________________________________</w:t>
            </w:r>
          </w:p>
          <w:p w14:paraId="3F0FE36B" w14:textId="77777777" w:rsidR="00B51427" w:rsidRPr="00B51427" w:rsidRDefault="00B51427" w:rsidP="00B51427">
            <w:pPr>
              <w:spacing w:after="100" w:afterAutospacing="1"/>
              <w:ind w:left="720"/>
              <w:rPr>
                <w:rFonts w:asciiTheme="minorHAnsi" w:hAnsiTheme="minorHAnsi" w:cs="Lucida Sans Unicode"/>
                <w:sz w:val="20"/>
                <w:szCs w:val="20"/>
              </w:rPr>
            </w:pPr>
            <w:r w:rsidRPr="00B51427">
              <w:rPr>
                <w:rFonts w:asciiTheme="minorHAnsi" w:hAnsiTheme="minorHAnsi" w:cs="Lucida Sans Unicode"/>
                <w:sz w:val="20"/>
                <w:szCs w:val="20"/>
              </w:rPr>
              <w:t>______________________________________________________________________________</w:t>
            </w:r>
          </w:p>
          <w:p w14:paraId="5F945609" w14:textId="77777777" w:rsidR="00B51427" w:rsidRPr="00B51427" w:rsidRDefault="00B51427" w:rsidP="00B51427">
            <w:pPr>
              <w:pStyle w:val="Tekst01"/>
              <w:spacing w:after="100" w:afterAutospacing="1" w:line="276" w:lineRule="auto"/>
              <w:ind w:left="360"/>
              <w:rPr>
                <w:rFonts w:asciiTheme="minorHAnsi" w:hAnsiTheme="minorHAnsi" w:cs="Arial"/>
              </w:rPr>
            </w:pPr>
          </w:p>
        </w:tc>
      </w:tr>
    </w:tbl>
    <w:p w14:paraId="48DA1621" w14:textId="77777777" w:rsidR="00B51427" w:rsidRPr="00B51427" w:rsidRDefault="00B51427" w:rsidP="00B51427">
      <w:pPr>
        <w:rPr>
          <w:rFonts w:asciiTheme="minorHAnsi" w:hAnsiTheme="minorHAnsi"/>
          <w:sz w:val="20"/>
          <w:szCs w:val="20"/>
        </w:rPr>
      </w:pPr>
    </w:p>
    <w:p w14:paraId="718FD237" w14:textId="77777777" w:rsidR="00B51427" w:rsidRPr="00B51427" w:rsidRDefault="00B51427" w:rsidP="00B51427">
      <w:pPr>
        <w:rPr>
          <w:rFonts w:asciiTheme="minorHAnsi" w:hAnsiTheme="minorHAnsi"/>
          <w:sz w:val="20"/>
          <w:szCs w:val="20"/>
        </w:rPr>
      </w:pPr>
    </w:p>
    <w:p w14:paraId="35808D34" w14:textId="77777777" w:rsidR="00B51427" w:rsidRPr="00B51427" w:rsidRDefault="00B51427" w:rsidP="00B51427">
      <w:pPr>
        <w:rPr>
          <w:rFonts w:asciiTheme="minorHAnsi" w:hAnsiTheme="minorHAnsi"/>
          <w:sz w:val="20"/>
          <w:szCs w:val="20"/>
        </w:rPr>
      </w:pPr>
    </w:p>
    <w:sectPr w:rsidR="00B51427" w:rsidRPr="00B514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021B1"/>
    <w:multiLevelType w:val="hybridMultilevel"/>
    <w:tmpl w:val="FB0239DC"/>
    <w:lvl w:ilvl="0" w:tplc="F0F0D38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24296D90"/>
    <w:multiLevelType w:val="hybridMultilevel"/>
    <w:tmpl w:val="D7B278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A79EA"/>
    <w:multiLevelType w:val="hybridMultilevel"/>
    <w:tmpl w:val="6720A9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9C0C1A"/>
    <w:multiLevelType w:val="hybridMultilevel"/>
    <w:tmpl w:val="DDAC8E34"/>
    <w:lvl w:ilvl="0" w:tplc="9734360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388363F"/>
    <w:multiLevelType w:val="hybridMultilevel"/>
    <w:tmpl w:val="A13E4E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4240CF0"/>
    <w:multiLevelType w:val="hybridMultilevel"/>
    <w:tmpl w:val="F8101D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9201480"/>
    <w:multiLevelType w:val="hybridMultilevel"/>
    <w:tmpl w:val="D3C02A92"/>
    <w:lvl w:ilvl="0" w:tplc="D640E16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E6F4079"/>
    <w:multiLevelType w:val="hybridMultilevel"/>
    <w:tmpl w:val="2D740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5"/>
  </w:num>
  <w:num w:numId="5">
    <w:abstractNumId w:val="0"/>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58C"/>
    <w:rsid w:val="000445AD"/>
    <w:rsid w:val="000C05FB"/>
    <w:rsid w:val="00167F43"/>
    <w:rsid w:val="001C0FC3"/>
    <w:rsid w:val="001D50BD"/>
    <w:rsid w:val="002A2EAD"/>
    <w:rsid w:val="003C27B7"/>
    <w:rsid w:val="005B37DA"/>
    <w:rsid w:val="007B2BEC"/>
    <w:rsid w:val="007C0E34"/>
    <w:rsid w:val="00861937"/>
    <w:rsid w:val="00891D5A"/>
    <w:rsid w:val="00990A69"/>
    <w:rsid w:val="009B6647"/>
    <w:rsid w:val="009F1F34"/>
    <w:rsid w:val="00A12173"/>
    <w:rsid w:val="00A2558C"/>
    <w:rsid w:val="00B13744"/>
    <w:rsid w:val="00B51427"/>
    <w:rsid w:val="00BF6A97"/>
    <w:rsid w:val="00C82414"/>
    <w:rsid w:val="00CF6555"/>
    <w:rsid w:val="00D13C02"/>
    <w:rsid w:val="00D339C9"/>
    <w:rsid w:val="00D855BF"/>
    <w:rsid w:val="00E85C30"/>
    <w:rsid w:val="00EA5599"/>
    <w:rsid w:val="00EC0FD6"/>
    <w:rsid w:val="00F4655C"/>
    <w:rsid w:val="00F61334"/>
    <w:rsid w:val="00FD54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53F7"/>
  <w15:docId w15:val="{36F570B7-3959-4EA6-8A5C-6B5E28C0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58C"/>
    <w:rPr>
      <w:rFonts w:ascii="Calibri" w:eastAsia="Times New Roman" w:hAnsi="Calibri" w:cs="Calibri"/>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qFormat/>
    <w:rsid w:val="00A2558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qFormat/>
    <w:rsid w:val="00A2558C"/>
    <w:pPr>
      <w:ind w:left="289" w:hanging="283"/>
    </w:pPr>
  </w:style>
  <w:style w:type="paragraph" w:styleId="NormalWeb">
    <w:name w:val="Normal (Web)"/>
    <w:basedOn w:val="Normal"/>
    <w:uiPriority w:val="99"/>
    <w:rsid w:val="00A2558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B51427"/>
  </w:style>
  <w:style w:type="paragraph" w:styleId="BodyText">
    <w:name w:val="Body Text"/>
    <w:basedOn w:val="Normal"/>
    <w:link w:val="BodyTextChar"/>
    <w:rsid w:val="00B51427"/>
    <w:pPr>
      <w:spacing w:after="0" w:line="240" w:lineRule="auto"/>
      <w:jc w:val="both"/>
    </w:pPr>
    <w:rPr>
      <w:rFonts w:ascii="Times New Roman" w:hAnsi="Times New Roman" w:cs="Times New Roman"/>
      <w:color w:val="000000"/>
      <w:sz w:val="24"/>
      <w:szCs w:val="24"/>
      <w:lang w:eastAsia="en-US"/>
    </w:rPr>
  </w:style>
  <w:style w:type="character" w:customStyle="1" w:styleId="BodyTextChar">
    <w:name w:val="Body Text Char"/>
    <w:basedOn w:val="DefaultParagraphFont"/>
    <w:link w:val="BodyText"/>
    <w:rsid w:val="00B51427"/>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51427"/>
    <w:pPr>
      <w:ind w:left="720"/>
      <w:contextualSpacing/>
    </w:pPr>
    <w:rPr>
      <w:rFonts w:asciiTheme="minorHAnsi" w:eastAsiaTheme="minorEastAsia" w:hAnsiTheme="minorHAnsi" w:cstheme="minorBidi"/>
    </w:rPr>
  </w:style>
  <w:style w:type="table" w:styleId="TableGrid">
    <w:name w:val="Table Grid"/>
    <w:basedOn w:val="TableNormal"/>
    <w:uiPriority w:val="59"/>
    <w:rsid w:val="00B5142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8">
    <w:name w:val="t-8"/>
    <w:basedOn w:val="Normal"/>
    <w:rsid w:val="000445AD"/>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8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2472</Words>
  <Characters>14095</Characters>
  <Application>Microsoft Office Word</Application>
  <DocSecurity>0</DocSecurity>
  <Lines>117</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Habuzin</dc:creator>
  <cp:lastModifiedBy>Gordana Ivančić</cp:lastModifiedBy>
  <cp:revision>23</cp:revision>
  <dcterms:created xsi:type="dcterms:W3CDTF">2020-04-29T15:34:00Z</dcterms:created>
  <dcterms:modified xsi:type="dcterms:W3CDTF">2020-08-10T05:47:00Z</dcterms:modified>
</cp:coreProperties>
</file>